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7564E5" w:rsidRPr="003D222A" w:rsidRDefault="007564E5" w:rsidP="007564E5">
      <w:pPr>
        <w:spacing w:after="0"/>
        <w:jc w:val="both"/>
        <w:rPr>
          <w:rFonts w:ascii="Times New Roman" w:hAnsi="Times New Roman" w:cs="Times New Roman"/>
          <w:b/>
          <w:sz w:val="28"/>
          <w:szCs w:val="28"/>
        </w:rPr>
      </w:pP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7564E5" w:rsidRPr="003D222A" w:rsidRDefault="002E263E" w:rsidP="007564E5">
      <w:pPr>
        <w:spacing w:after="0"/>
        <w:jc w:val="center"/>
        <w:rPr>
          <w:rFonts w:ascii="Times New Roman" w:hAnsi="Times New Roman" w:cs="Times New Roman"/>
          <w:sz w:val="28"/>
          <w:szCs w:val="28"/>
        </w:rPr>
      </w:pPr>
      <w:r>
        <w:rPr>
          <w:rFonts w:ascii="Times New Roman" w:hAnsi="Times New Roman" w:cs="Times New Roman"/>
          <w:sz w:val="28"/>
          <w:szCs w:val="28"/>
        </w:rPr>
        <w:t xml:space="preserve">02 августа </w:t>
      </w:r>
      <w:r w:rsidR="007564E5" w:rsidRPr="003D222A">
        <w:rPr>
          <w:rFonts w:ascii="Times New Roman" w:hAnsi="Times New Roman" w:cs="Times New Roman"/>
          <w:sz w:val="28"/>
          <w:szCs w:val="28"/>
        </w:rPr>
        <w:t>2022 года №</w:t>
      </w:r>
      <w:r>
        <w:rPr>
          <w:rFonts w:ascii="Times New Roman" w:hAnsi="Times New Roman" w:cs="Times New Roman"/>
          <w:sz w:val="28"/>
          <w:szCs w:val="28"/>
        </w:rPr>
        <w:t xml:space="preserve"> 222</w:t>
      </w:r>
    </w:p>
    <w:p w:rsidR="007564E5" w:rsidRPr="003D222A" w:rsidRDefault="007564E5" w:rsidP="007564E5">
      <w:pPr>
        <w:spacing w:after="0"/>
        <w:jc w:val="both"/>
        <w:rPr>
          <w:rFonts w:ascii="Times New Roman" w:hAnsi="Times New Roman" w:cs="Times New Roman"/>
          <w:b/>
          <w:sz w:val="28"/>
          <w:szCs w:val="28"/>
        </w:rPr>
      </w:pPr>
    </w:p>
    <w:p w:rsidR="007564E5" w:rsidRPr="007564E5" w:rsidRDefault="007564E5" w:rsidP="007564E5">
      <w:pPr>
        <w:autoSpaceDE w:val="0"/>
        <w:autoSpaceDN w:val="0"/>
        <w:adjustRightInd w:val="0"/>
        <w:spacing w:after="0" w:line="240" w:lineRule="auto"/>
        <w:jc w:val="center"/>
        <w:rPr>
          <w:rFonts w:ascii="Times New Roman" w:hAnsi="Times New Roman" w:cs="Times New Roman"/>
          <w:sz w:val="28"/>
          <w:szCs w:val="28"/>
        </w:rPr>
      </w:pPr>
      <w:r w:rsidRPr="007564E5">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Pr="007564E5">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без проведения торгов</w:t>
      </w:r>
      <w:r w:rsidRPr="007564E5">
        <w:rPr>
          <w:rFonts w:ascii="Times New Roman" w:hAnsi="Times New Roman" w:cs="Times New Roman"/>
          <w:sz w:val="28"/>
          <w:szCs w:val="28"/>
        </w:rPr>
        <w:t>»</w:t>
      </w:r>
    </w:p>
    <w:p w:rsidR="007564E5" w:rsidRPr="007564E5" w:rsidRDefault="007564E5" w:rsidP="007564E5">
      <w:pPr>
        <w:pStyle w:val="ConsPlusTitle"/>
        <w:widowControl/>
        <w:jc w:val="center"/>
        <w:rPr>
          <w:b w:val="0"/>
          <w:sz w:val="28"/>
          <w:szCs w:val="28"/>
        </w:rPr>
      </w:pPr>
    </w:p>
    <w:p w:rsidR="007564E5" w:rsidRDefault="007564E5" w:rsidP="007564E5">
      <w:pPr>
        <w:spacing w:after="0"/>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w:t>
      </w:r>
      <w:r w:rsidRPr="003D222A">
        <w:rPr>
          <w:rFonts w:ascii="Times New Roman" w:hAnsi="Times New Roman" w:cs="Times New Roman"/>
          <w:sz w:val="28"/>
          <w:szCs w:val="28"/>
        </w:rPr>
        <w:t xml:space="preserve"> администрация МО Большеврудское сельское поселение ПОСТАНОВЛЯЕТ: </w:t>
      </w:r>
    </w:p>
    <w:p w:rsidR="007564E5" w:rsidRPr="003D222A" w:rsidRDefault="007564E5" w:rsidP="007E493D">
      <w:pPr>
        <w:numPr>
          <w:ilvl w:val="0"/>
          <w:numId w:val="43"/>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Утвердить административный регламент предоставления муниципальной услуги «</w:t>
      </w:r>
      <w:r w:rsidR="00E37505" w:rsidRPr="007564E5">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без проведения торгов</w:t>
      </w:r>
      <w:r w:rsidRPr="003D222A">
        <w:rPr>
          <w:rFonts w:ascii="Times New Roman" w:hAnsi="Times New Roman" w:cs="Times New Roman"/>
          <w:sz w:val="28"/>
          <w:szCs w:val="28"/>
        </w:rPr>
        <w:t>» (Приложение).</w:t>
      </w:r>
    </w:p>
    <w:p w:rsidR="007564E5" w:rsidRPr="00ED5F89" w:rsidRDefault="007564E5" w:rsidP="00ED5F89">
      <w:pPr>
        <w:pStyle w:val="aa"/>
        <w:numPr>
          <w:ilvl w:val="0"/>
          <w:numId w:val="43"/>
        </w:numPr>
        <w:shd w:val="clear" w:color="auto" w:fill="FFFFFF"/>
        <w:spacing w:before="0" w:beforeAutospacing="0" w:after="150" w:afterAutospacing="0"/>
        <w:ind w:left="0" w:firstLine="567"/>
        <w:jc w:val="both"/>
        <w:rPr>
          <w:b/>
          <w:sz w:val="28"/>
          <w:szCs w:val="28"/>
        </w:rPr>
      </w:pPr>
      <w:r w:rsidRPr="00ED5F89">
        <w:rPr>
          <w:sz w:val="28"/>
          <w:szCs w:val="28"/>
        </w:rPr>
        <w:t>Признать утратившим</w:t>
      </w:r>
      <w:r w:rsidR="007E493D" w:rsidRPr="00ED5F89">
        <w:rPr>
          <w:sz w:val="28"/>
          <w:szCs w:val="28"/>
        </w:rPr>
        <w:t>и</w:t>
      </w:r>
      <w:r w:rsidRPr="00ED5F89">
        <w:rPr>
          <w:sz w:val="28"/>
          <w:szCs w:val="28"/>
        </w:rPr>
        <w:t xml:space="preserve"> силу постановлени</w:t>
      </w:r>
      <w:r w:rsidR="007E493D" w:rsidRPr="00ED5F89">
        <w:rPr>
          <w:sz w:val="28"/>
          <w:szCs w:val="28"/>
        </w:rPr>
        <w:t>я</w:t>
      </w:r>
      <w:r w:rsidRPr="00ED5F89">
        <w:rPr>
          <w:sz w:val="28"/>
          <w:szCs w:val="28"/>
        </w:rPr>
        <w:t xml:space="preserve"> администрации муниципального образования Большеврудское сельское поселение от </w:t>
      </w:r>
      <w:r w:rsidR="00E37505" w:rsidRPr="00ED5F89">
        <w:rPr>
          <w:sz w:val="28"/>
          <w:szCs w:val="28"/>
        </w:rPr>
        <w:t>10.01.2017</w:t>
      </w:r>
      <w:r w:rsidRPr="00ED5F89">
        <w:rPr>
          <w:sz w:val="28"/>
          <w:szCs w:val="28"/>
        </w:rPr>
        <w:t xml:space="preserve"> года № </w:t>
      </w:r>
      <w:r w:rsidR="00E37505" w:rsidRPr="00ED5F89">
        <w:rPr>
          <w:sz w:val="28"/>
          <w:szCs w:val="28"/>
        </w:rPr>
        <w:t>6</w:t>
      </w:r>
      <w:r w:rsidRPr="00ED5F89">
        <w:rPr>
          <w:sz w:val="28"/>
          <w:szCs w:val="28"/>
        </w:rPr>
        <w:t xml:space="preserve"> </w:t>
      </w:r>
      <w:r w:rsidRPr="00ED5F89">
        <w:rPr>
          <w:sz w:val="28"/>
          <w:szCs w:val="28"/>
          <w:shd w:val="clear" w:color="auto" w:fill="FFFFFF"/>
        </w:rPr>
        <w:t>Об утверждении Административного регламента предоставления муниципальной услуги «</w:t>
      </w:r>
      <w:r w:rsidR="00E37505" w:rsidRPr="00ED5F89">
        <w:rPr>
          <w:sz w:val="28"/>
          <w:szCs w:val="28"/>
          <w:shd w:val="clear" w:color="auto" w:fill="FFFFFF"/>
        </w:rPr>
        <w:t>Предоставление земельного участка, находящегося в муниципальной собственности, без торгов</w:t>
      </w:r>
      <w:r w:rsidRPr="00ED5F89">
        <w:rPr>
          <w:sz w:val="28"/>
          <w:szCs w:val="28"/>
          <w:shd w:val="clear" w:color="auto" w:fill="FFFFFF"/>
        </w:rPr>
        <w:t>»</w:t>
      </w:r>
      <w:r w:rsidR="007E493D" w:rsidRPr="00ED5F89">
        <w:rPr>
          <w:sz w:val="28"/>
          <w:szCs w:val="28"/>
          <w:shd w:val="clear" w:color="auto" w:fill="FFFFFF"/>
        </w:rPr>
        <w:t xml:space="preserve">, </w:t>
      </w:r>
      <w:r w:rsidR="00ED5F89" w:rsidRPr="00ED5F89">
        <w:rPr>
          <w:rStyle w:val="ac"/>
          <w:b w:val="0"/>
          <w:sz w:val="28"/>
          <w:szCs w:val="28"/>
        </w:rPr>
        <w:t>«</w:t>
      </w:r>
      <w:r w:rsidR="007E493D" w:rsidRPr="00ED5F89">
        <w:rPr>
          <w:rStyle w:val="ac"/>
          <w:b w:val="0"/>
          <w:sz w:val="28"/>
          <w:szCs w:val="28"/>
        </w:rPr>
        <w:t>О внесении изменений в административный регламент по предоставлению муниципальной услуги «Предоставление земельного участка, находящегося в муниципальной собственности, без торгов», утвержденный постановлением администрации Большеврудское сельского поселения от 10.01.2017 № 6</w:t>
      </w:r>
      <w:r w:rsidR="00ED5F89" w:rsidRPr="00ED5F89">
        <w:rPr>
          <w:rStyle w:val="ac"/>
          <w:b w:val="0"/>
          <w:sz w:val="28"/>
          <w:szCs w:val="28"/>
        </w:rPr>
        <w:t>»</w:t>
      </w:r>
      <w:r w:rsidRPr="00ED5F89">
        <w:rPr>
          <w:sz w:val="28"/>
          <w:szCs w:val="28"/>
          <w:shd w:val="clear" w:color="auto" w:fill="FFFFFF"/>
        </w:rPr>
        <w:t>.</w:t>
      </w:r>
      <w:r w:rsidRPr="00ED5F89">
        <w:rPr>
          <w:sz w:val="28"/>
          <w:szCs w:val="28"/>
        </w:rPr>
        <w:t xml:space="preserve"> </w:t>
      </w:r>
    </w:p>
    <w:p w:rsidR="007564E5" w:rsidRPr="00C25B6D" w:rsidRDefault="007564E5" w:rsidP="007564E5">
      <w:pPr>
        <w:numPr>
          <w:ilvl w:val="0"/>
          <w:numId w:val="43"/>
        </w:numPr>
        <w:spacing w:after="0" w:line="240" w:lineRule="auto"/>
        <w:ind w:left="0" w:firstLine="567"/>
        <w:jc w:val="both"/>
        <w:rPr>
          <w:rFonts w:ascii="Times New Roman" w:hAnsi="Times New Roman" w:cs="Times New Roman"/>
          <w:sz w:val="28"/>
          <w:szCs w:val="28"/>
        </w:rPr>
      </w:pPr>
      <w:r w:rsidRPr="00C25B6D">
        <w:rPr>
          <w:rFonts w:ascii="Times New Roman" w:hAnsi="Times New Roman" w:cs="Times New Roman"/>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7564E5" w:rsidRPr="003D222A" w:rsidRDefault="007564E5" w:rsidP="007564E5">
      <w:pPr>
        <w:numPr>
          <w:ilvl w:val="0"/>
          <w:numId w:val="43"/>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7564E5" w:rsidRPr="003D222A" w:rsidRDefault="007564E5" w:rsidP="007564E5">
      <w:pPr>
        <w:numPr>
          <w:ilvl w:val="0"/>
          <w:numId w:val="43"/>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Контроль за исполнением настоящего постановления оставляю за собой. </w:t>
      </w:r>
    </w:p>
    <w:p w:rsidR="007564E5" w:rsidRPr="003D222A" w:rsidRDefault="007564E5" w:rsidP="007564E5">
      <w:pPr>
        <w:spacing w:after="0"/>
        <w:ind w:firstLine="567"/>
        <w:jc w:val="both"/>
        <w:rPr>
          <w:rFonts w:ascii="Times New Roman" w:hAnsi="Times New Roman" w:cs="Times New Roman"/>
          <w:sz w:val="28"/>
          <w:szCs w:val="28"/>
        </w:rPr>
      </w:pPr>
    </w:p>
    <w:p w:rsidR="007564E5" w:rsidRPr="003D222A" w:rsidRDefault="007564E5" w:rsidP="007564E5">
      <w:pPr>
        <w:spacing w:after="0"/>
        <w:ind w:firstLine="567"/>
        <w:jc w:val="both"/>
        <w:rPr>
          <w:rFonts w:ascii="Times New Roman" w:hAnsi="Times New Roman" w:cs="Times New Roman"/>
          <w:sz w:val="28"/>
          <w:szCs w:val="28"/>
        </w:rPr>
      </w:pPr>
    </w:p>
    <w:p w:rsidR="007564E5" w:rsidRPr="003D222A" w:rsidRDefault="007564E5" w:rsidP="007564E5">
      <w:pPr>
        <w:tabs>
          <w:tab w:val="left" w:pos="7485"/>
        </w:tabs>
        <w:spacing w:after="0"/>
        <w:ind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Глава администрации </w:t>
      </w:r>
      <w:r w:rsidRPr="003D222A">
        <w:rPr>
          <w:rFonts w:ascii="Times New Roman" w:hAnsi="Times New Roman" w:cs="Times New Roman"/>
          <w:sz w:val="28"/>
          <w:szCs w:val="28"/>
        </w:rPr>
        <w:tab/>
        <w:t>А.В. Музалев</w:t>
      </w:r>
    </w:p>
    <w:p w:rsidR="007564E5" w:rsidRPr="003D222A" w:rsidRDefault="007564E5" w:rsidP="007564E5">
      <w:pPr>
        <w:tabs>
          <w:tab w:val="left" w:pos="7485"/>
        </w:tabs>
        <w:spacing w:after="0"/>
        <w:ind w:firstLine="567"/>
        <w:jc w:val="both"/>
        <w:rPr>
          <w:rFonts w:ascii="Times New Roman" w:hAnsi="Times New Roman" w:cs="Times New Roman"/>
          <w:sz w:val="28"/>
          <w:szCs w:val="28"/>
        </w:rPr>
      </w:pPr>
    </w:p>
    <w:p w:rsidR="002E263E" w:rsidRDefault="002E263E" w:rsidP="00ED5F89">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ED5F89" w:rsidRDefault="00ED5F89" w:rsidP="00ED5F89">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3D222A">
        <w:rPr>
          <w:rFonts w:ascii="Times New Roman" w:hAnsi="Times New Roman" w:cs="Times New Roman"/>
          <w:color w:val="000000"/>
          <w:sz w:val="27"/>
          <w:szCs w:val="27"/>
          <w:shd w:val="clear" w:color="auto" w:fill="FFFFFF"/>
        </w:rPr>
        <w:lastRenderedPageBreak/>
        <w:t xml:space="preserve">Приложение к постановлению </w:t>
      </w:r>
    </w:p>
    <w:p w:rsidR="00ED5F89" w:rsidRPr="003D222A" w:rsidRDefault="00ED5F89" w:rsidP="00ED5F89">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sidR="002E263E">
        <w:rPr>
          <w:rFonts w:ascii="Times New Roman" w:hAnsi="Times New Roman" w:cs="Times New Roman"/>
          <w:color w:val="000000"/>
          <w:sz w:val="27"/>
          <w:szCs w:val="27"/>
          <w:shd w:val="clear" w:color="auto" w:fill="FFFFFF"/>
        </w:rPr>
        <w:t>02.08.2022г.</w:t>
      </w:r>
      <w:r w:rsidRPr="003D222A">
        <w:rPr>
          <w:rFonts w:ascii="Times New Roman" w:hAnsi="Times New Roman" w:cs="Times New Roman"/>
          <w:color w:val="000000"/>
          <w:sz w:val="27"/>
          <w:szCs w:val="27"/>
          <w:shd w:val="clear" w:color="auto" w:fill="FFFFFF"/>
        </w:rPr>
        <w:t xml:space="preserve"> №</w:t>
      </w:r>
      <w:r w:rsidR="002E263E">
        <w:rPr>
          <w:rFonts w:ascii="Times New Roman" w:hAnsi="Times New Roman" w:cs="Times New Roman"/>
          <w:color w:val="000000"/>
          <w:sz w:val="27"/>
          <w:szCs w:val="27"/>
          <w:shd w:val="clear" w:color="auto" w:fill="FFFFFF"/>
        </w:rPr>
        <w:t xml:space="preserve"> 222</w:t>
      </w:r>
    </w:p>
    <w:p w:rsidR="00ED5F89"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B51C4" w:rsidRPr="00D31703"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0" w:name="_GoBack"/>
      <w:bookmarkEnd w:id="0"/>
      <w:r>
        <w:rPr>
          <w:rFonts w:ascii="Times New Roman" w:eastAsia="Times New Roman" w:hAnsi="Times New Roman" w:cs="Times New Roman"/>
          <w:b/>
          <w:bCs/>
          <w:sz w:val="28"/>
          <w:szCs w:val="28"/>
          <w:lang w:eastAsia="ru-RU"/>
        </w:rPr>
        <w:t>А</w:t>
      </w:r>
      <w:r w:rsidR="00EB51C4" w:rsidRPr="00D31703">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 регламент</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w:t>
      </w:r>
      <w:r w:rsidR="00ED5F89">
        <w:rPr>
          <w:rFonts w:ascii="Times New Roman" w:eastAsia="Times New Roman" w:hAnsi="Times New Roman" w:cs="Times New Roman"/>
          <w:b/>
          <w:bCs/>
          <w:sz w:val="28"/>
          <w:szCs w:val="28"/>
          <w:lang w:eastAsia="ru-RU"/>
        </w:rPr>
        <w:t xml:space="preserve">Большеврудское сельское поселение Волосовского муниципального района </w:t>
      </w:r>
      <w:r w:rsidRPr="00D31703">
        <w:rPr>
          <w:rFonts w:ascii="Times New Roman" w:eastAsia="Times New Roman" w:hAnsi="Times New Roman" w:cs="Times New Roman"/>
          <w:b/>
          <w:bCs/>
          <w:sz w:val="28"/>
          <w:szCs w:val="28"/>
          <w:lang w:eastAsia="ru-RU"/>
        </w:rPr>
        <w:t xml:space="preserve">Ленинградской области по предоставлению муниципальной услуги </w:t>
      </w:r>
      <w:r w:rsidR="00ED5F89">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w:t>
      </w:r>
      <w:r w:rsidR="007564E5">
        <w:rPr>
          <w:rFonts w:ascii="Times New Roman" w:eastAsia="Times New Roman" w:hAnsi="Times New Roman" w:cs="Times New Roman"/>
          <w:b/>
          <w:bCs/>
          <w:sz w:val="28"/>
          <w:szCs w:val="28"/>
          <w:lang w:eastAsia="ru-RU"/>
        </w:rPr>
        <w:t xml:space="preserve"> собственности, </w:t>
      </w:r>
      <w:r w:rsidRPr="00D31703">
        <w:rPr>
          <w:rFonts w:ascii="Times New Roman" w:eastAsia="Times New Roman" w:hAnsi="Times New Roman" w:cs="Times New Roman"/>
          <w:b/>
          <w:bCs/>
          <w:sz w:val="28"/>
          <w:szCs w:val="28"/>
          <w:lang w:eastAsia="ru-RU"/>
        </w:rPr>
        <w:t>без проведения торгов</w:t>
      </w:r>
      <w:r w:rsidR="00ED5F89">
        <w:rPr>
          <w:rFonts w:ascii="Times New Roman" w:eastAsia="Times New Roman" w:hAnsi="Times New Roman" w:cs="Times New Roman"/>
          <w:b/>
          <w:bCs/>
          <w:sz w:val="28"/>
          <w:szCs w:val="28"/>
          <w:lang w:eastAsia="ru-RU"/>
        </w:rPr>
        <w:t>»</w:t>
      </w:r>
    </w:p>
    <w:p w:rsidR="004D120B" w:rsidRPr="00D31703" w:rsidRDefault="004D120B" w:rsidP="00ED5F89">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r w:rsidR="00ED5F89">
        <w:rPr>
          <w:rFonts w:ascii="Times New Roman" w:eastAsia="Calibri" w:hAnsi="Times New Roman" w:cs="Times New Roman"/>
          <w:sz w:val="28"/>
          <w:szCs w:val="28"/>
        </w:rPr>
        <w:t xml:space="preserve"> </w:t>
      </w: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ED5F89">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010B6C" w:rsidRPr="00D31703" w:rsidRDefault="00010B6C"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пунктами 2.1 - 3.2, 9.2, 29 статьи 3 Федерального закона от 25.10.2001 № 137-ФЗ «О введении в действие Земельного кодекса Российской Федерации».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1.2 Муниципальная услуга предоставляется гражданам и юридическим лицам, в случаях</w:t>
      </w:r>
      <w:r w:rsidR="00ED5F89">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предусмотренных федеральным законодательством.  </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юридические лица</w:t>
      </w:r>
      <w:r w:rsidR="004A77C3">
        <w:rPr>
          <w:rFonts w:ascii="Times New Roman" w:eastAsia="Times New Roman" w:hAnsi="Times New Roman" w:cs="Times New Roman"/>
          <w:sz w:val="28"/>
          <w:szCs w:val="28"/>
          <w:lang w:eastAsia="ru-RU"/>
        </w:rPr>
        <w:t>;</w:t>
      </w:r>
    </w:p>
    <w:p w:rsidR="006D53B4" w:rsidRPr="00D31703" w:rsidRDefault="004A77C3"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индивидуальные предприниматели</w:t>
      </w:r>
      <w:r w:rsidR="006D53B4" w:rsidRPr="00D31703">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31703">
        <w:rPr>
          <w:rFonts w:ascii="Times New Roman" w:eastAsia="Times New Roman" w:hAnsi="Times New Roman" w:cs="Times New Roman"/>
          <w:sz w:val="28"/>
          <w:szCs w:val="28"/>
          <w:lang w:eastAsia="ru-RU"/>
        </w:rPr>
        <w:lastRenderedPageBreak/>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www.gu.le№obl.ru, www.gosuslugi.ru.</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D31703"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D31703">
        <w:rPr>
          <w:rFonts w:ascii="Times New Roman" w:hAnsi="Times New Roman" w:cs="Times New Roman"/>
          <w:sz w:val="28"/>
          <w:szCs w:val="28"/>
        </w:rPr>
        <w:t>2. Стандарт предоставления муниципальной услуги</w:t>
      </w:r>
    </w:p>
    <w:p w:rsidR="00A6671B" w:rsidRPr="00D31703"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D31703"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2.1. Полное наименование муниципальной услуги: </w:t>
      </w:r>
      <w:r w:rsidR="00DF5E9B" w:rsidRPr="00D31703">
        <w:rPr>
          <w:rFonts w:ascii="Times New Roman" w:hAnsi="Times New Roman" w:cs="Times New Roman"/>
          <w:sz w:val="28"/>
          <w:szCs w:val="28"/>
        </w:rPr>
        <w:br/>
        <w:t>Предоставление земельного участка, находящегося в муниципальной собственности, 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 </w:t>
      </w:r>
      <w:r w:rsidR="004D120B" w:rsidRPr="00D31703">
        <w:rPr>
          <w:rFonts w:ascii="Times New Roman" w:hAnsi="Times New Roman" w:cs="Times New Roman"/>
          <w:sz w:val="28"/>
          <w:szCs w:val="28"/>
        </w:rPr>
        <w:t xml:space="preserve">Сокращенное наименование муниципальной услуги: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 xml:space="preserve">Администрация МО </w:t>
      </w:r>
      <w:r w:rsidR="00ED5F89">
        <w:rPr>
          <w:rFonts w:ascii="Times New Roman" w:eastAsia="Calibri" w:hAnsi="Times New Roman" w:cs="Times New Roman"/>
          <w:sz w:val="28"/>
          <w:szCs w:val="28"/>
        </w:rPr>
        <w:t>Большеврудское сельское поселение Волосовского муниципального района Ленинградской области</w:t>
      </w:r>
      <w:r w:rsidRPr="00D31703">
        <w:rPr>
          <w:rFonts w:ascii="Times New Roman" w:eastAsia="Calibri" w:hAnsi="Times New Roman" w:cs="Times New Roman"/>
          <w:sz w:val="28"/>
          <w:szCs w:val="28"/>
        </w:rPr>
        <w:t>.</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010B6C">
      <w:pPr>
        <w:numPr>
          <w:ilvl w:val="0"/>
          <w:numId w:val="9"/>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4D120B" w:rsidRPr="00D31703" w:rsidRDefault="004D120B" w:rsidP="00010B6C">
      <w:pPr>
        <w:numPr>
          <w:ilvl w:val="0"/>
          <w:numId w:val="9"/>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010B6C">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D31703">
        <w:rPr>
          <w:rFonts w:ascii="Times New Roman" w:eastAsia="Times New Roman" w:hAnsi="Times New Roman" w:cs="Times New Roman"/>
          <w:sz w:val="28"/>
          <w:szCs w:val="28"/>
          <w:lang w:eastAsia="ru-RU"/>
        </w:rPr>
        <w:lastRenderedPageBreak/>
        <w:t xml:space="preserve">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Pr>
          <w:rFonts w:ascii="Times New Roman" w:eastAsia="Times New Roman" w:hAnsi="Times New Roman" w:cs="Times New Roman"/>
          <w:sz w:val="28"/>
          <w:szCs w:val="28"/>
          <w:lang w:eastAsia="ru-RU"/>
        </w:rPr>
        <w:t>Администрации</w:t>
      </w:r>
      <w:r w:rsidRPr="00D31703">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купли-продажи земельного участка;</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аренды земельного участка;</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безвозмездного пользования земельным участком;</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w:t>
      </w:r>
    </w:p>
    <w:p w:rsidR="00A24CD3" w:rsidRPr="004E2DDE"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4E2DDE">
        <w:rPr>
          <w:rFonts w:ascii="Times New Roman" w:eastAsia="Times New Roman" w:hAnsi="Times New Roman" w:cs="Times New Roman"/>
          <w:sz w:val="28"/>
          <w:szCs w:val="28"/>
        </w:rPr>
        <w:t>решение о возврате заявления о предоставлении земельного участка и прилагаемых к нему документов (по форме согласно приложению 2 к административному регламенту);</w:t>
      </w:r>
    </w:p>
    <w:p w:rsidR="00A24CD3" w:rsidRPr="004E2DDE"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4E2DDE">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3 к административному регламенту). </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1) при личной явке:</w:t>
      </w:r>
    </w:p>
    <w:p w:rsidR="004D120B" w:rsidRPr="004E2DDE" w:rsidRDefault="00BA5EB0"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Администрации;</w:t>
      </w:r>
      <w:r w:rsidR="00F83223">
        <w:rPr>
          <w:rFonts w:ascii="Times New Roman" w:eastAsia="Times New Roman" w:hAnsi="Times New Roman" w:cs="Times New Roman"/>
          <w:sz w:val="28"/>
          <w:szCs w:val="28"/>
          <w:lang w:eastAsia="ru-RU"/>
        </w:rPr>
        <w:t xml:space="preserve"> </w:t>
      </w:r>
      <w:r w:rsidR="004D120B" w:rsidRPr="004E2DDE">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2) без личной явки:</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694A18" w:rsidRDefault="00694A18"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hAnsi="Times New Roman" w:cs="Times New Roman"/>
          <w:color w:val="000000" w:themeColor="text1"/>
          <w:sz w:val="28"/>
          <w:szCs w:val="28"/>
        </w:rPr>
        <w:t>по электронной почте (</w:t>
      </w:r>
      <w:r w:rsidR="006655EC">
        <w:rPr>
          <w:rFonts w:ascii="Times New Roman" w:hAnsi="Times New Roman" w:cs="Times New Roman"/>
          <w:color w:val="000000" w:themeColor="text1"/>
          <w:sz w:val="28"/>
          <w:szCs w:val="28"/>
          <w:lang w:val="en-US"/>
        </w:rPr>
        <w:t>mobsp</w:t>
      </w:r>
      <w:r w:rsidR="006655EC" w:rsidRPr="006655EC">
        <w:rPr>
          <w:rFonts w:ascii="Times New Roman" w:hAnsi="Times New Roman" w:cs="Times New Roman"/>
          <w:color w:val="000000" w:themeColor="text1"/>
          <w:sz w:val="28"/>
          <w:szCs w:val="28"/>
        </w:rPr>
        <w:t>@</w:t>
      </w:r>
      <w:r w:rsidR="006655EC">
        <w:rPr>
          <w:rFonts w:ascii="Times New Roman" w:hAnsi="Times New Roman" w:cs="Times New Roman"/>
          <w:color w:val="000000" w:themeColor="text1"/>
          <w:sz w:val="28"/>
          <w:szCs w:val="28"/>
          <w:lang w:val="en-US"/>
        </w:rPr>
        <w:t>yandex</w:t>
      </w:r>
      <w:r w:rsidR="006655EC" w:rsidRPr="006655EC">
        <w:rPr>
          <w:rFonts w:ascii="Times New Roman" w:hAnsi="Times New Roman" w:cs="Times New Roman"/>
          <w:color w:val="000000" w:themeColor="text1"/>
          <w:sz w:val="28"/>
          <w:szCs w:val="28"/>
        </w:rPr>
        <w:t>.</w:t>
      </w:r>
      <w:r w:rsidR="006655EC">
        <w:rPr>
          <w:rFonts w:ascii="Times New Roman" w:hAnsi="Times New Roman" w:cs="Times New Roman"/>
          <w:color w:val="000000" w:themeColor="text1"/>
          <w:sz w:val="28"/>
          <w:szCs w:val="28"/>
          <w:lang w:val="en-US"/>
        </w:rPr>
        <w:t>ru</w:t>
      </w:r>
      <w:r w:rsidRPr="004E2DDE">
        <w:rPr>
          <w:rFonts w:ascii="Times New Roman" w:hAnsi="Times New Roman" w:cs="Times New Roman"/>
          <w:color w:val="000000" w:themeColor="text1"/>
          <w:sz w:val="28"/>
          <w:szCs w:val="28"/>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E2DDE">
        <w:rPr>
          <w:rFonts w:ascii="Times New Roman" w:hAnsi="Times New Roman" w:cs="Times New Roman"/>
          <w:sz w:val="28"/>
          <w:szCs w:val="28"/>
        </w:rPr>
        <w:t xml:space="preserve">2.4. Срок предоставления муниципальной услуги составляет не более </w:t>
      </w:r>
      <w:r w:rsidR="00103455" w:rsidRPr="004E2DDE">
        <w:rPr>
          <w:rFonts w:ascii="Times New Roman" w:hAnsi="Times New Roman" w:cs="Times New Roman"/>
          <w:sz w:val="28"/>
          <w:szCs w:val="28"/>
        </w:rPr>
        <w:t>15 рабочих</w:t>
      </w:r>
      <w:r w:rsidR="00185B8B" w:rsidRPr="004E2DDE">
        <w:rPr>
          <w:rFonts w:ascii="Times New Roman" w:hAnsi="Times New Roman" w:cs="Times New Roman"/>
          <w:sz w:val="28"/>
          <w:szCs w:val="28"/>
        </w:rPr>
        <w:t xml:space="preserve"> </w:t>
      </w:r>
      <w:r w:rsidRPr="004E2DDE">
        <w:rPr>
          <w:rFonts w:ascii="Times New Roman" w:hAnsi="Times New Roman" w:cs="Times New Roman"/>
          <w:sz w:val="28"/>
          <w:szCs w:val="28"/>
        </w:rPr>
        <w:t>дн</w:t>
      </w:r>
      <w:r w:rsidR="00185B8B" w:rsidRPr="004E2DDE">
        <w:rPr>
          <w:rFonts w:ascii="Times New Roman" w:hAnsi="Times New Roman" w:cs="Times New Roman"/>
          <w:sz w:val="28"/>
          <w:szCs w:val="28"/>
        </w:rPr>
        <w:t>ей</w:t>
      </w:r>
      <w:r w:rsidRPr="004E2DDE">
        <w:rPr>
          <w:rFonts w:ascii="Times New Roman" w:hAnsi="Times New Roman" w:cs="Times New Roman"/>
          <w:sz w:val="28"/>
          <w:szCs w:val="28"/>
        </w:rPr>
        <w:t xml:space="preserve"> со дня поступления заявления и документов в Администрацию.</w:t>
      </w:r>
    </w:p>
    <w:p w:rsidR="00034B51" w:rsidRPr="00D31703"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D31703">
        <w:rPr>
          <w:rFonts w:ascii="Times New Roman" w:eastAsiaTheme="minorEastAsia" w:hAnsi="Times New Roman" w:cs="Times New Roman"/>
          <w:sz w:val="28"/>
          <w:szCs w:val="28"/>
          <w:lang w:eastAsia="ru-RU"/>
        </w:rPr>
        <w:t>Граждански</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(часть первая) от </w:t>
      </w:r>
      <w:r w:rsidRPr="00D31703">
        <w:rPr>
          <w:rFonts w:ascii="Times New Roman" w:eastAsiaTheme="minorEastAsia" w:hAnsi="Times New Roman" w:cs="Times New Roman"/>
          <w:sz w:val="28"/>
          <w:szCs w:val="28"/>
          <w:lang w:eastAsia="ru-RU"/>
        </w:rPr>
        <w:lastRenderedPageBreak/>
        <w:t>30.11.1994 № 51-ФЗ;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Граждански</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Земельны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Федеральны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Федеральны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закон от 21.07.1997 № 122-ФЗ «О государственной регистрации прав на недвижимое имущество и сделок с ним»;</w:t>
      </w:r>
    </w:p>
    <w:p w:rsidR="00034B51" w:rsidRPr="00D31703"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Pr="00D31703"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034B51" w:rsidRPr="004E2DDE" w:rsidRDefault="005A5D12" w:rsidP="00BD0E8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Росреестра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П/0321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EC183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27FBD">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BC1BA1" w:rsidRPr="00D31703" w:rsidRDefault="00BC1BA1" w:rsidP="00BC1BA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 заявлению о предоставлении земельного участка также прилагаются документы, предусмотренные подпунктами 1 и 4 - 6 пункта 2 статьи 39.15 Земельного кодекса Российской Федерации:</w:t>
      </w:r>
    </w:p>
    <w:p w:rsidR="00076307" w:rsidRPr="006655EC" w:rsidRDefault="009006FE"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w:t>
      </w:r>
      <w:r w:rsidR="00076307" w:rsidRPr="006655EC">
        <w:rPr>
          <w:rFonts w:ascii="Times New Roman" w:eastAsiaTheme="minorEastAsia" w:hAnsi="Times New Roman" w:cs="Times New Roman"/>
          <w:sz w:val="28"/>
          <w:szCs w:val="28"/>
          <w:lang w:eastAsia="ru-RU"/>
        </w:rPr>
        <w:t>(в соответствии с перечнем документов, установленным приказом Росреестра от 02.09.2020 № П/0321 (далее – Перечень документов), в зависимости от категории заявителя и цели обращения:</w:t>
      </w:r>
    </w:p>
    <w:p w:rsidR="00076307" w:rsidRPr="006655EC"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655EC">
        <w:rPr>
          <w:rFonts w:ascii="Times New Roman" w:eastAsiaTheme="minorEastAsia" w:hAnsi="Times New Roman" w:cs="Times New Roman"/>
          <w:sz w:val="28"/>
          <w:szCs w:val="28"/>
          <w:lang w:eastAsia="ru-RU"/>
        </w:rPr>
        <w:t>а) в случае направления заявления о предоставлении земельного участка в собственность за плату – пункты 1-10 Перечня документов;</w:t>
      </w:r>
    </w:p>
    <w:p w:rsidR="00076307" w:rsidRPr="006655EC"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655EC">
        <w:rPr>
          <w:rFonts w:ascii="Times New Roman" w:eastAsiaTheme="minorEastAsia" w:hAnsi="Times New Roman" w:cs="Times New Roman"/>
          <w:sz w:val="28"/>
          <w:szCs w:val="28"/>
          <w:lang w:eastAsia="ru-RU"/>
        </w:rPr>
        <w:t>б) в случае направления заявления о предоставлении земельного участка в собственность бесплатно – пункты 11-12, 15-19 Перечня документов;</w:t>
      </w:r>
    </w:p>
    <w:p w:rsidR="00076307" w:rsidRPr="006655EC"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655EC">
        <w:rPr>
          <w:rFonts w:ascii="Times New Roman" w:eastAsiaTheme="minorEastAsia" w:hAnsi="Times New Roman" w:cs="Times New Roman"/>
          <w:sz w:val="28"/>
          <w:szCs w:val="28"/>
          <w:lang w:eastAsia="ru-RU"/>
        </w:rPr>
        <w:lastRenderedPageBreak/>
        <w:t>в) в случае направления заявления о предоставлении земельного участка в аренду - пункты 23, 25-33, 35-41, 43-44, 46-54, 58, 63, 65-65.1 Перечня документов;</w:t>
      </w:r>
    </w:p>
    <w:p w:rsidR="00076307"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655EC">
        <w:rPr>
          <w:rFonts w:ascii="Times New Roman" w:eastAsiaTheme="minorEastAsia" w:hAnsi="Times New Roman" w:cs="Times New Roman"/>
          <w:sz w:val="28"/>
          <w:szCs w:val="28"/>
          <w:lang w:eastAsia="ru-RU"/>
        </w:rPr>
        <w:t>г) в случае направления заявления о предоставлении земельного участка в безвозмездное пользование - пункты 75-82, 85-91 Перечня документов;</w:t>
      </w:r>
    </w:p>
    <w:p w:rsidR="00496845" w:rsidRDefault="009006FE"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w:t>
      </w:r>
      <w:r w:rsidRPr="004E2DDE">
        <w:rPr>
          <w:rFonts w:ascii="Times New Roman" w:eastAsia="Times New Roman" w:hAnsi="Times New Roman" w:cs="Times New Roman"/>
          <w:sz w:val="28"/>
          <w:szCs w:val="28"/>
          <w:lang w:eastAsia="ru-RU"/>
        </w:rPr>
        <w:lastRenderedPageBreak/>
        <w:t>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D120B"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5</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9006FE"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2DDE">
        <w:rPr>
          <w:rFonts w:ascii="Times New Roman" w:eastAsia="Times New Roman" w:hAnsi="Times New Roman" w:cs="Times New Roman"/>
          <w:sz w:val="28"/>
          <w:szCs w:val="28"/>
          <w:lang w:eastAsia="ru-RU"/>
        </w:rPr>
        <w:t>6)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r w:rsidR="004E2DDE">
        <w:rPr>
          <w:rFonts w:ascii="Times New Roman" w:eastAsia="Times New Roman"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Предоставление документов, указанных в </w:t>
      </w:r>
      <w:r w:rsidR="00A64B28" w:rsidRPr="00D31703">
        <w:rPr>
          <w:rFonts w:ascii="Times New Roman" w:eastAsiaTheme="minorEastAsia" w:hAnsi="Times New Roman" w:cs="Times New Roman"/>
          <w:sz w:val="28"/>
          <w:szCs w:val="28"/>
          <w:lang w:eastAsia="ru-RU"/>
        </w:rPr>
        <w:t>под</w:t>
      </w:r>
      <w:r w:rsidRPr="00D31703">
        <w:rPr>
          <w:rFonts w:ascii="Times New Roman" w:eastAsiaTheme="minorEastAsia" w:hAnsi="Times New Roman" w:cs="Times New Roman"/>
          <w:sz w:val="28"/>
          <w:szCs w:val="28"/>
          <w:lang w:eastAsia="ru-RU"/>
        </w:rPr>
        <w:t>пунктах 3</w:t>
      </w:r>
      <w:r w:rsidR="006D53B4" w:rsidRPr="00D31703">
        <w:rPr>
          <w:rFonts w:ascii="Times New Roman" w:eastAsiaTheme="minorEastAsia" w:hAnsi="Times New Roman" w:cs="Times New Roman"/>
          <w:sz w:val="28"/>
          <w:szCs w:val="28"/>
          <w:lang w:eastAsia="ru-RU"/>
        </w:rPr>
        <w:t xml:space="preserve"> </w:t>
      </w:r>
      <w:r w:rsidRPr="00D31703">
        <w:rPr>
          <w:rFonts w:ascii="Times New Roman" w:eastAsiaTheme="minorEastAsia" w:hAnsi="Times New Roman" w:cs="Times New Roman"/>
          <w:sz w:val="28"/>
          <w:szCs w:val="28"/>
          <w:lang w:eastAsia="ru-RU"/>
        </w:rPr>
        <w:t>-</w:t>
      </w:r>
      <w:r w:rsidR="006D53B4" w:rsidRPr="00D31703">
        <w:rPr>
          <w:rFonts w:ascii="Times New Roman" w:eastAsiaTheme="minorEastAsia" w:hAnsi="Times New Roman" w:cs="Times New Roman"/>
          <w:sz w:val="28"/>
          <w:szCs w:val="28"/>
          <w:lang w:eastAsia="ru-RU"/>
        </w:rPr>
        <w:t xml:space="preserve"> </w:t>
      </w:r>
      <w:r w:rsidRPr="00D31703">
        <w:rPr>
          <w:rFonts w:ascii="Times New Roman" w:eastAsiaTheme="minorEastAsia" w:hAnsi="Times New Roman" w:cs="Times New Roman"/>
          <w:sz w:val="28"/>
          <w:szCs w:val="28"/>
          <w:lang w:eastAsia="ru-RU"/>
        </w:rPr>
        <w:t xml:space="preserve">6 </w:t>
      </w:r>
      <w:r w:rsidR="00A64B28" w:rsidRPr="00D31703">
        <w:rPr>
          <w:rFonts w:ascii="Times New Roman" w:eastAsiaTheme="minorEastAsia" w:hAnsi="Times New Roman" w:cs="Times New Roman"/>
          <w:sz w:val="28"/>
          <w:szCs w:val="28"/>
          <w:lang w:eastAsia="ru-RU"/>
        </w:rPr>
        <w:t xml:space="preserve">пункта 2.6 </w:t>
      </w:r>
      <w:r w:rsidR="006C54FE" w:rsidRPr="00D31703">
        <w:rPr>
          <w:rFonts w:ascii="Times New Roman" w:eastAsiaTheme="minorEastAsia" w:hAnsi="Times New Roman" w:cs="Times New Roman"/>
          <w:sz w:val="28"/>
          <w:szCs w:val="28"/>
          <w:lang w:eastAsia="ru-RU"/>
        </w:rPr>
        <w:t xml:space="preserve">административного </w:t>
      </w:r>
      <w:r w:rsidR="00A64B28" w:rsidRPr="00D31703">
        <w:rPr>
          <w:rFonts w:ascii="Times New Roman" w:eastAsiaTheme="minorEastAsia" w:hAnsi="Times New Roman" w:cs="Times New Roman"/>
          <w:sz w:val="28"/>
          <w:szCs w:val="28"/>
          <w:lang w:eastAsia="ru-RU"/>
        </w:rPr>
        <w:t xml:space="preserve">регламента </w:t>
      </w:r>
      <w:r w:rsidRPr="00D31703">
        <w:rPr>
          <w:rFonts w:ascii="Times New Roman" w:eastAsiaTheme="minorEastAsia" w:hAnsi="Times New Roman" w:cs="Times New Roman"/>
          <w:sz w:val="28"/>
          <w:szCs w:val="28"/>
          <w:lang w:eastAsia="ru-RU"/>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7A33A9" w:rsidRPr="004E2DDE"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7A33A9" w:rsidRPr="004E2DDE"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7A33A9" w:rsidRPr="007855EB"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выписка из Единого государственного реестра индивидуальных предпринимателей (ЕГРИП).</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w:t>
      </w:r>
      <w:r w:rsidRPr="00D31703">
        <w:rPr>
          <w:rFonts w:ascii="Times New Roman" w:eastAsiaTheme="minorEastAsia" w:hAnsi="Times New Roman" w:cs="Times New Roman"/>
          <w:sz w:val="28"/>
          <w:szCs w:val="28"/>
          <w:lang w:eastAsia="ru-RU"/>
        </w:rPr>
        <w:lastRenderedPageBreak/>
        <w:t>заявителя на приобретение земельного участка без проведения торгов</w:t>
      </w:r>
      <w:r w:rsidR="00076307">
        <w:rPr>
          <w:rFonts w:ascii="Times New Roman" w:eastAsiaTheme="minorEastAsia" w:hAnsi="Times New Roman" w:cs="Times New Roman"/>
          <w:sz w:val="28"/>
          <w:szCs w:val="28"/>
          <w:lang w:eastAsia="ru-RU"/>
        </w:rPr>
        <w:t>,</w:t>
      </w:r>
      <w:r w:rsidR="00076307" w:rsidRPr="00076307">
        <w:t xml:space="preserve"> </w:t>
      </w:r>
      <w:r w:rsidR="00076307" w:rsidRPr="006655EC">
        <w:rPr>
          <w:rFonts w:ascii="Times New Roman" w:eastAsiaTheme="minorEastAsia" w:hAnsi="Times New Roman" w:cs="Times New Roman"/>
          <w:sz w:val="28"/>
          <w:szCs w:val="28"/>
          <w:lang w:eastAsia="ru-RU"/>
        </w:rPr>
        <w:t>в том числе предусмотренные Перечнем документов, и запрашиваемые посредством межведомственного информационного взаимодействия.</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настоящих методических рекомендаций,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w:t>
      </w:r>
      <w:r w:rsidRPr="00D3170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Pr="00D31703">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5B8B" w:rsidRPr="00073FB7" w:rsidRDefault="004D0580"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w:t>
      </w:r>
      <w:r w:rsidR="00185B8B" w:rsidRPr="00073FB7">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73FB7">
          <w:rPr>
            <w:rFonts w:ascii="Times New Roman" w:eastAsiaTheme="minorEastAsia" w:hAnsi="Times New Roman" w:cs="Times New Roman"/>
            <w:sz w:val="28"/>
            <w:szCs w:val="28"/>
            <w:lang w:eastAsia="ru-RU"/>
          </w:rPr>
          <w:t>пунктом 2.6</w:t>
        </w:r>
      </w:hyperlink>
      <w:r w:rsidR="00185B8B" w:rsidRPr="00073FB7">
        <w:rPr>
          <w:rFonts w:ascii="Times New Roman" w:eastAsiaTheme="minorEastAsia" w:hAnsi="Times New Roman" w:cs="Times New Roman"/>
          <w:sz w:val="28"/>
          <w:szCs w:val="28"/>
          <w:lang w:eastAsia="ru-RU"/>
        </w:rPr>
        <w:t xml:space="preserve"> </w:t>
      </w:r>
      <w:r w:rsidR="006C54FE" w:rsidRPr="00073FB7">
        <w:rPr>
          <w:rFonts w:ascii="Times New Roman" w:eastAsiaTheme="minorEastAsia" w:hAnsi="Times New Roman" w:cs="Times New Roman"/>
          <w:sz w:val="28"/>
          <w:szCs w:val="28"/>
          <w:lang w:eastAsia="ru-RU"/>
        </w:rPr>
        <w:t xml:space="preserve">административного </w:t>
      </w:r>
      <w:r w:rsidR="00185B8B" w:rsidRPr="00073FB7">
        <w:rPr>
          <w:rFonts w:ascii="Times New Roman" w:eastAsiaTheme="minorEastAsia"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муниципальной услуги</w:t>
      </w:r>
      <w:r w:rsidR="004173D0" w:rsidRPr="00073FB7">
        <w:rPr>
          <w:rFonts w:ascii="Times New Roman" w:eastAsiaTheme="minorEastAsia" w:hAnsi="Times New Roman" w:cs="Times New Roman"/>
          <w:sz w:val="28"/>
          <w:szCs w:val="28"/>
          <w:lang w:eastAsia="ru-RU"/>
        </w:rPr>
        <w:t>.</w:t>
      </w:r>
    </w:p>
    <w:p w:rsidR="00694A18" w:rsidRPr="00073FB7" w:rsidRDefault="00694A18"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заявление на получение услуги оформлено не в соответствии с административным регламентом.</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Отсутствие права на предоставление государственной услуги:</w:t>
      </w:r>
    </w:p>
    <w:p w:rsidR="00C4035B" w:rsidRPr="009D5B06"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
    <w:p w:rsidR="00C4035B" w:rsidRPr="009D5B06"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указанный в заявлении о предоставлении земельного участка </w:t>
      </w:r>
      <w:r w:rsidRPr="009D5B06">
        <w:rPr>
          <w:rFonts w:ascii="Times New Roman" w:hAnsi="Times New Roman" w:cs="Times New Roman"/>
          <w:sz w:val="28"/>
          <w:szCs w:val="28"/>
        </w:rPr>
        <w:lastRenderedPageBreak/>
        <w:t>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2D4054"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BE405A">
        <w:rPr>
          <w:rFonts w:ascii="Times New Roman" w:hAnsi="Times New Roman" w:cs="Times New Roman"/>
          <w:sz w:val="28"/>
          <w:szCs w:val="28"/>
        </w:rPr>
        <w:lastRenderedPageBreak/>
        <w:t>резервировании земельного участка, за исключением случая предоставления земельного участка для целей резервирования;</w:t>
      </w:r>
    </w:p>
    <w:p w:rsidR="002D4054" w:rsidRPr="006655EC"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6655EC">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4D120B" w:rsidRPr="009D5B06"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w:t>
      </w:r>
      <w:r w:rsidR="006655EC">
        <w:rPr>
          <w:rFonts w:ascii="Times New Roman" w:hAnsi="Times New Roman" w:cs="Times New Roman"/>
          <w:sz w:val="28"/>
          <w:szCs w:val="28"/>
        </w:rPr>
        <w:t>предмето</w:t>
      </w:r>
      <w:r w:rsidR="002E263E">
        <w:rPr>
          <w:rFonts w:ascii="Times New Roman" w:hAnsi="Times New Roman" w:cs="Times New Roman"/>
          <w:sz w:val="28"/>
          <w:szCs w:val="28"/>
        </w:rPr>
        <w:t xml:space="preserve">м аукциона, извещение о </w:t>
      </w:r>
      <w:r w:rsidRPr="00BE405A">
        <w:rPr>
          <w:rFonts w:ascii="Times New Roman" w:hAnsi="Times New Roman" w:cs="Times New Roman"/>
          <w:sz w:val="28"/>
          <w:szCs w:val="28"/>
        </w:rPr>
        <w:t>проведении которого</w:t>
      </w:r>
      <w:r w:rsidR="006655EC" w:rsidRPr="006655EC">
        <w:rPr>
          <w:rFonts w:ascii="Times New Roman" w:hAnsi="Times New Roman" w:cs="Times New Roman"/>
          <w:sz w:val="28"/>
          <w:szCs w:val="28"/>
        </w:rPr>
        <w:t>.</w:t>
      </w:r>
      <w:r w:rsidRPr="00BE405A">
        <w:rPr>
          <w:rFonts w:ascii="Times New Roman" w:hAnsi="Times New Roman" w:cs="Times New Roman"/>
          <w:sz w:val="28"/>
          <w:szCs w:val="28"/>
        </w:rPr>
        <w:t xml:space="preserve">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9"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0"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1"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6655EC"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6655EC">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w:t>
      </w:r>
      <w:r w:rsidRPr="006655EC">
        <w:rPr>
          <w:rFonts w:ascii="Times New Roman" w:hAnsi="Times New Roman" w:cs="Times New Roman"/>
          <w:sz w:val="28"/>
          <w:szCs w:val="28"/>
        </w:rPr>
        <w:lastRenderedPageBreak/>
        <w:t>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D120B"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6655EC" w:rsidRDefault="0084431C" w:rsidP="0084431C">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6655EC">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2"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3"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
    <w:p w:rsidR="009D287A" w:rsidRPr="00BE405A"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w:t>
      </w:r>
      <w:r w:rsidRPr="00BE405A">
        <w:rPr>
          <w:rFonts w:ascii="Times New Roman" w:hAnsi="Times New Roman" w:cs="Times New Roman"/>
          <w:sz w:val="28"/>
          <w:szCs w:val="28"/>
        </w:rPr>
        <w:lastRenderedPageBreak/>
        <w:t xml:space="preserve">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w:t>
      </w:r>
      <w:r w:rsidR="00E37505">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6655EC" w:rsidRDefault="0084431C" w:rsidP="0084431C">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6655EC">
        <w:rPr>
          <w:rFonts w:ascii="Times New Roman" w:hAnsi="Times New Roman" w:cs="Times New Roman"/>
          <w:sz w:val="28"/>
          <w:szCs w:val="28"/>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84431C">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4"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5" w:history="1">
        <w:r w:rsidRPr="009D5B06">
          <w:rPr>
            <w:rFonts w:ascii="Times New Roman" w:hAnsi="Times New Roman" w:cs="Times New Roman"/>
            <w:sz w:val="28"/>
            <w:szCs w:val="28"/>
          </w:rPr>
          <w:t>частью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10 (десяти) календарных дней со дня регистрации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2) заявление подано в иной 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 к заявлению не приложены документы, предусмотренные подпунктами 2 - 8 пункта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lastRenderedPageBreak/>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D31703"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D31703">
        <w:rPr>
          <w:rFonts w:ascii="Times New Roman" w:hAnsi="Times New Roman" w:cs="Times New Roman"/>
          <w:sz w:val="28"/>
          <w:szCs w:val="28"/>
        </w:rPr>
        <w:t xml:space="preserve">прием и регистрация </w:t>
      </w:r>
      <w:r w:rsidR="00317678" w:rsidRPr="00D31703">
        <w:rPr>
          <w:rFonts w:ascii="Times New Roman" w:hAnsi="Times New Roman" w:cs="Times New Roman"/>
          <w:sz w:val="28"/>
          <w:szCs w:val="28"/>
        </w:rPr>
        <w:t>заявления и документов о пред</w:t>
      </w:r>
      <w:r w:rsidR="00185B8B" w:rsidRPr="00D31703">
        <w:rPr>
          <w:rFonts w:ascii="Times New Roman" w:hAnsi="Times New Roman" w:cs="Times New Roman"/>
          <w:sz w:val="28"/>
          <w:szCs w:val="28"/>
        </w:rPr>
        <w:t>оставлении муниципальной услуги</w:t>
      </w:r>
      <w:r w:rsidRPr="00D31703">
        <w:rPr>
          <w:rFonts w:ascii="Times New Roman" w:hAnsi="Times New Roman" w:cs="Times New Roman"/>
          <w:sz w:val="28"/>
          <w:szCs w:val="28"/>
        </w:rPr>
        <w:t xml:space="preserve"> – 1 </w:t>
      </w:r>
      <w:r w:rsidR="00103455">
        <w:rPr>
          <w:rFonts w:ascii="Times New Roman" w:hAnsi="Times New Roman" w:cs="Times New Roman"/>
          <w:sz w:val="28"/>
          <w:szCs w:val="28"/>
        </w:rPr>
        <w:t xml:space="preserve">рабочий </w:t>
      </w:r>
      <w:r w:rsidRPr="00D31703">
        <w:rPr>
          <w:rFonts w:ascii="Times New Roman" w:hAnsi="Times New Roman" w:cs="Times New Roman"/>
          <w:sz w:val="28"/>
          <w:szCs w:val="28"/>
        </w:rPr>
        <w:t xml:space="preserve">день; </w:t>
      </w:r>
    </w:p>
    <w:p w:rsidR="00076307"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рассмотрение </w:t>
      </w:r>
      <w:r w:rsidR="00317678" w:rsidRPr="00D31703">
        <w:rPr>
          <w:rFonts w:ascii="Times New Roman" w:eastAsia="Calibri" w:hAnsi="Times New Roman" w:cs="Times New Roman"/>
          <w:sz w:val="28"/>
          <w:szCs w:val="28"/>
          <w:lang w:eastAsia="ru-RU"/>
        </w:rPr>
        <w:t>заявления и документов о предоставлении муниципальной услуги</w:t>
      </w:r>
      <w:r w:rsidRPr="00D31703">
        <w:rPr>
          <w:rFonts w:ascii="Times New Roman" w:eastAsia="Calibri" w:hAnsi="Times New Roman" w:cs="Times New Roman"/>
          <w:sz w:val="28"/>
          <w:szCs w:val="28"/>
          <w:lang w:eastAsia="ru-RU"/>
        </w:rPr>
        <w:t xml:space="preserve"> </w:t>
      </w:r>
      <w:r w:rsidR="00A47058"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11 рабочих </w:t>
      </w:r>
      <w:r w:rsidR="00A47058" w:rsidRPr="00D31703">
        <w:rPr>
          <w:rFonts w:ascii="Times New Roman" w:eastAsia="Calibri" w:hAnsi="Times New Roman" w:cs="Times New Roman"/>
          <w:sz w:val="28"/>
          <w:szCs w:val="28"/>
          <w:lang w:eastAsia="ru-RU"/>
        </w:rPr>
        <w:t>дн</w:t>
      </w:r>
      <w:r w:rsidR="00103455">
        <w:rPr>
          <w:rFonts w:ascii="Times New Roman" w:eastAsia="Calibri" w:hAnsi="Times New Roman" w:cs="Times New Roman"/>
          <w:sz w:val="28"/>
          <w:szCs w:val="28"/>
          <w:lang w:eastAsia="ru-RU"/>
        </w:rPr>
        <w:t>ей</w:t>
      </w:r>
      <w:r w:rsidR="00C17D96">
        <w:rPr>
          <w:rFonts w:ascii="Times New Roman" w:eastAsia="Calibri" w:hAnsi="Times New Roman" w:cs="Times New Roman"/>
          <w:sz w:val="28"/>
          <w:szCs w:val="28"/>
          <w:lang w:eastAsia="ru-RU"/>
        </w:rPr>
        <w:t>;</w:t>
      </w:r>
    </w:p>
    <w:p w:rsidR="00A47058" w:rsidRPr="00C17D96" w:rsidRDefault="00076307" w:rsidP="00076307">
      <w:pPr>
        <w:widowControl w:val="0"/>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6655EC">
        <w:rPr>
          <w:rFonts w:ascii="Times New Roman" w:eastAsia="Calibri" w:hAnsi="Times New Roman" w:cs="Times New Roman"/>
          <w:sz w:val="28"/>
          <w:szCs w:val="28"/>
          <w:lang w:eastAsia="ru-RU"/>
        </w:rPr>
        <w:lastRenderedPageBreak/>
        <w:t xml:space="preserve">В случае установления специалистом оснований, перечисленных в пункте 2.10.1 административного регламента </w:t>
      </w:r>
      <w:r w:rsidR="00C17D96" w:rsidRPr="006655EC">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w:t>
      </w:r>
      <w:r w:rsidRPr="006655EC">
        <w:rPr>
          <w:rFonts w:ascii="Times New Roman" w:eastAsia="Calibri" w:hAnsi="Times New Roman" w:cs="Times New Roman"/>
          <w:sz w:val="28"/>
          <w:szCs w:val="28"/>
          <w:lang w:eastAsia="ru-RU"/>
        </w:rPr>
        <w:t xml:space="preserve">- </w:t>
      </w:r>
      <w:r w:rsidR="00C17D96" w:rsidRPr="006655EC">
        <w:rPr>
          <w:rFonts w:ascii="Times New Roman" w:eastAsia="Calibri" w:hAnsi="Times New Roman" w:cs="Times New Roman"/>
          <w:sz w:val="28"/>
          <w:szCs w:val="28"/>
          <w:lang w:eastAsia="ru-RU"/>
        </w:rPr>
        <w:t>4</w:t>
      </w:r>
      <w:r w:rsidRPr="006655EC">
        <w:rPr>
          <w:rFonts w:ascii="Times New Roman" w:eastAsia="Calibri" w:hAnsi="Times New Roman" w:cs="Times New Roman"/>
          <w:sz w:val="28"/>
          <w:szCs w:val="28"/>
          <w:lang w:eastAsia="ru-RU"/>
        </w:rPr>
        <w:t xml:space="preserve"> рабочих дн</w:t>
      </w:r>
      <w:r w:rsidR="001C30B2" w:rsidRPr="006655EC">
        <w:rPr>
          <w:rFonts w:ascii="Times New Roman" w:eastAsia="Calibri" w:hAnsi="Times New Roman" w:cs="Times New Roman"/>
          <w:sz w:val="28"/>
          <w:szCs w:val="28"/>
          <w:lang w:eastAsia="ru-RU"/>
        </w:rPr>
        <w:t>я</w:t>
      </w:r>
      <w:r w:rsidRPr="006655EC">
        <w:rPr>
          <w:rFonts w:ascii="Times New Roman" w:eastAsia="Calibri" w:hAnsi="Times New Roman" w:cs="Times New Roman"/>
          <w:sz w:val="28"/>
          <w:szCs w:val="28"/>
          <w:lang w:eastAsia="ru-RU"/>
        </w:rPr>
        <w:t>.</w:t>
      </w:r>
      <w:r w:rsidRPr="00C17D96">
        <w:rPr>
          <w:rFonts w:ascii="Times New Roman" w:eastAsia="Calibri" w:hAnsi="Times New Roman" w:cs="Times New Roman"/>
          <w:sz w:val="28"/>
          <w:szCs w:val="28"/>
          <w:lang w:eastAsia="ru-RU"/>
        </w:rPr>
        <w:t xml:space="preserve"> </w:t>
      </w:r>
      <w:r w:rsidR="00A47058" w:rsidRPr="00C17D96">
        <w:rPr>
          <w:rFonts w:ascii="Times New Roman" w:eastAsia="Calibri" w:hAnsi="Times New Roman" w:cs="Times New Roman"/>
          <w:sz w:val="28"/>
          <w:szCs w:val="28"/>
          <w:lang w:eastAsia="ru-RU"/>
        </w:rPr>
        <w:t xml:space="preserve"> </w:t>
      </w:r>
    </w:p>
    <w:p w:rsidR="004D120B" w:rsidRPr="00D31703"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w:t>
      </w:r>
      <w:r w:rsidR="0029784B" w:rsidRPr="00073FB7">
        <w:rPr>
          <w:rFonts w:ascii="Times New Roman" w:eastAsiaTheme="minorEastAsia" w:hAnsi="Times New Roman" w:cs="Times New Roman"/>
          <w:sz w:val="28"/>
          <w:szCs w:val="28"/>
          <w:lang w:eastAsia="ru-RU"/>
        </w:rPr>
        <w:t xml:space="preserve"> и Администрации</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прием заявления и документов о предоставлении муниципальной услуги к рассмотрению в АИС «Межвед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3.1.3.1. Основание для начала административной процедуры: прием </w:t>
      </w:r>
      <w:r w:rsidRPr="00073FB7">
        <w:rPr>
          <w:rFonts w:ascii="Times New Roman" w:eastAsia="Times New Roman" w:hAnsi="Times New Roman" w:cs="Times New Roman"/>
          <w:sz w:val="28"/>
          <w:szCs w:val="28"/>
          <w:lang w:eastAsia="ru-RU"/>
        </w:rPr>
        <w:lastRenderedPageBreak/>
        <w:t>заявления и документов в АИС «Межвед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95528A" w:rsidRPr="00073FB7">
        <w:rPr>
          <w:rFonts w:ascii="Times New Roman" w:eastAsiaTheme="minorEastAsia" w:hAnsi="Times New Roman" w:cs="Times New Roman"/>
          <w:sz w:val="28"/>
          <w:szCs w:val="28"/>
          <w:lang w:eastAsia="ru-RU"/>
        </w:rPr>
        <w:t>п. 2.</w:t>
      </w:r>
      <w:r w:rsidR="00116814" w:rsidRPr="00073FB7">
        <w:rPr>
          <w:rFonts w:ascii="Times New Roman" w:eastAsiaTheme="minorEastAsia" w:hAnsi="Times New Roman" w:cs="Times New Roman"/>
          <w:sz w:val="28"/>
          <w:szCs w:val="28"/>
          <w:lang w:eastAsia="ru-RU"/>
        </w:rPr>
        <w:t>10</w:t>
      </w:r>
      <w:r w:rsidR="0095528A" w:rsidRPr="00073FB7">
        <w:rPr>
          <w:rFonts w:ascii="Times New Roman" w:eastAsiaTheme="minorEastAsia" w:hAnsi="Times New Roman" w:cs="Times New Roman"/>
          <w:sz w:val="28"/>
          <w:szCs w:val="28"/>
          <w:lang w:eastAsia="ru-RU"/>
        </w:rPr>
        <w:t xml:space="preserve"> и п. 2.10</w:t>
      </w:r>
      <w:r w:rsidR="00116814" w:rsidRPr="00073FB7">
        <w:rPr>
          <w:rFonts w:ascii="Times New Roman" w:eastAsiaTheme="minorEastAsia" w:hAnsi="Times New Roman" w:cs="Times New Roman"/>
          <w:sz w:val="28"/>
          <w:szCs w:val="28"/>
          <w:lang w:eastAsia="ru-RU"/>
        </w:rPr>
        <w:t>.1</w:t>
      </w:r>
      <w:r w:rsidR="0095528A" w:rsidRPr="00073FB7">
        <w:rPr>
          <w:rFonts w:ascii="Times New Roman" w:eastAsiaTheme="minorEastAsia" w:hAnsi="Times New Roman" w:cs="Times New Roman"/>
          <w:sz w:val="28"/>
          <w:szCs w:val="28"/>
          <w:lang w:eastAsia="ru-RU"/>
        </w:rPr>
        <w:t xml:space="preserve"> </w:t>
      </w:r>
      <w:r w:rsidR="006C54FE" w:rsidRPr="00073FB7">
        <w:rPr>
          <w:rFonts w:ascii="Times New Roman" w:eastAsiaTheme="minorEastAsia" w:hAnsi="Times New Roman" w:cs="Times New Roman"/>
          <w:sz w:val="28"/>
          <w:szCs w:val="28"/>
          <w:lang w:eastAsia="ru-RU"/>
        </w:rPr>
        <w:t xml:space="preserve">административного </w:t>
      </w:r>
      <w:r w:rsidR="0095528A" w:rsidRPr="00073FB7">
        <w:rPr>
          <w:rFonts w:ascii="Times New Roman" w:eastAsiaTheme="minorEastAsia" w:hAnsi="Times New Roman" w:cs="Times New Roman"/>
          <w:sz w:val="28"/>
          <w:szCs w:val="28"/>
          <w:lang w:eastAsia="ru-RU"/>
        </w:rPr>
        <w:t>регламента</w:t>
      </w:r>
      <w:r w:rsidR="00A47058" w:rsidRPr="00073FB7">
        <w:rPr>
          <w:rFonts w:ascii="Times New Roman" w:eastAsiaTheme="minorEastAsia" w:hAnsi="Times New Roman" w:cs="Times New Roman"/>
          <w:sz w:val="28"/>
          <w:szCs w:val="28"/>
          <w:lang w:eastAsia="ru-RU"/>
        </w:rPr>
        <w:t xml:space="preserve">; </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w:t>
      </w:r>
      <w:r w:rsidR="00A47058" w:rsidRPr="00073FB7">
        <w:rPr>
          <w:rFonts w:ascii="Times New Roman" w:eastAsiaTheme="minorEastAsia" w:hAnsi="Times New Roman" w:cs="Times New Roman"/>
          <w:sz w:val="28"/>
          <w:szCs w:val="28"/>
          <w:lang w:eastAsia="ru-RU"/>
        </w:rPr>
        <w:t>5</w:t>
      </w:r>
      <w:r w:rsidR="00B44B32" w:rsidRPr="00073FB7">
        <w:rPr>
          <w:rFonts w:ascii="Times New Roman" w:eastAsiaTheme="minorEastAsia" w:hAnsi="Times New Roman" w:cs="Times New Roman"/>
          <w:sz w:val="28"/>
          <w:szCs w:val="28"/>
          <w:lang w:eastAsia="ru-RU"/>
        </w:rPr>
        <w:t xml:space="preserve"> рабочих</w:t>
      </w:r>
      <w:r w:rsidR="00A47058" w:rsidRPr="00073FB7">
        <w:rPr>
          <w:rFonts w:ascii="Times New Roman" w:eastAsiaTheme="minorEastAsia" w:hAnsi="Times New Roman" w:cs="Times New Roman"/>
          <w:sz w:val="28"/>
          <w:szCs w:val="28"/>
          <w:lang w:eastAsia="ru-RU"/>
        </w:rPr>
        <w:t xml:space="preserve"> дней с даты окончания первой административной процедуры;</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073FB7" w:rsidRDefault="004962A3" w:rsidP="00003539">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4D120B" w:rsidRPr="00073FB7">
        <w:rPr>
          <w:rFonts w:ascii="Times New Roman" w:eastAsia="Calibri" w:hAnsi="Times New Roman" w:cs="Times New Roman"/>
          <w:sz w:val="28"/>
          <w:szCs w:val="28"/>
          <w:lang w:eastAsia="ru-RU"/>
        </w:rPr>
        <w:t>;</w:t>
      </w:r>
    </w:p>
    <w:p w:rsidR="004D120B" w:rsidRPr="006655EC" w:rsidRDefault="004962A3" w:rsidP="00003539">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6655EC">
        <w:rPr>
          <w:rFonts w:ascii="Times New Roman" w:eastAsia="Calibri" w:hAnsi="Times New Roman" w:cs="Times New Roman"/>
          <w:sz w:val="28"/>
          <w:szCs w:val="28"/>
          <w:lang w:eastAsia="ru-RU"/>
        </w:rPr>
        <w:t xml:space="preserve">проект </w:t>
      </w:r>
      <w:r w:rsidR="004D120B" w:rsidRPr="006655EC">
        <w:rPr>
          <w:rFonts w:ascii="Times New Roman" w:eastAsia="Calibri" w:hAnsi="Times New Roman" w:cs="Times New Roman"/>
          <w:sz w:val="28"/>
          <w:szCs w:val="28"/>
          <w:lang w:eastAsia="ru-RU"/>
        </w:rPr>
        <w:t>постановления администрации о предоставлении земельного участка в собственность бесплатно;</w:t>
      </w:r>
    </w:p>
    <w:p w:rsidR="004962A3" w:rsidRPr="00D31703" w:rsidRDefault="004962A3" w:rsidP="00003539">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003539">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 xml:space="preserve">дней с даты окончания </w:t>
      </w:r>
      <w:r w:rsidRPr="00D31703">
        <w:rPr>
          <w:rFonts w:ascii="Times New Roman" w:eastAsia="Times New Roman" w:hAnsi="Times New Roman" w:cs="Times New Roman"/>
          <w:sz w:val="28"/>
          <w:szCs w:val="28"/>
          <w:lang w:eastAsia="ru-RU"/>
        </w:rPr>
        <w:lastRenderedPageBreak/>
        <w:t>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A14B6F" w:rsidRPr="00C17D96">
        <w:rPr>
          <w:rFonts w:ascii="Times New Roman" w:eastAsia="Times New Roman" w:hAnsi="Times New Roman" w:cs="Times New Roman"/>
          <w:sz w:val="28"/>
          <w:szCs w:val="28"/>
        </w:rPr>
        <w:t>договора купли-продажи/аренды/безвозмездного пользования земельным участком</w:t>
      </w:r>
      <w:r w:rsidRPr="00C17D96">
        <w:rPr>
          <w:rFonts w:ascii="Times New Roman" w:eastAsia="Times New Roman" w:hAnsi="Times New Roman" w:cs="Times New Roman"/>
          <w:sz w:val="28"/>
          <w:szCs w:val="28"/>
        </w:rPr>
        <w:t>;</w:t>
      </w:r>
    </w:p>
    <w:p w:rsidR="00200944" w:rsidRPr="006655EC"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6655EC">
        <w:rPr>
          <w:rFonts w:ascii="Times New Roman" w:eastAsia="Times New Roman" w:hAnsi="Times New Roman" w:cs="Times New Roman"/>
          <w:sz w:val="28"/>
          <w:szCs w:val="28"/>
        </w:rPr>
        <w:t>подписание постановления администрации о предоставлении земельного участка в собственность бесплатно;</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17D96">
        <w:rPr>
          <w:rFonts w:ascii="Times New Roman" w:eastAsia="Times New Roman" w:hAnsi="Times New Roman" w:cs="Times New Roman"/>
          <w:sz w:val="28"/>
          <w:szCs w:val="28"/>
        </w:rPr>
        <w:t xml:space="preserve"> (приложение </w:t>
      </w:r>
      <w:r w:rsidR="003B2D96" w:rsidRPr="00C17D96">
        <w:rPr>
          <w:rFonts w:ascii="Times New Roman" w:eastAsia="Times New Roman" w:hAnsi="Times New Roman" w:cs="Times New Roman"/>
          <w:sz w:val="28"/>
          <w:szCs w:val="28"/>
        </w:rPr>
        <w:t>2</w:t>
      </w:r>
      <w:r w:rsidR="00C9497F" w:rsidRPr="00C17D96">
        <w:rPr>
          <w:rFonts w:ascii="Times New Roman" w:eastAsia="Times New Roman" w:hAnsi="Times New Roman" w:cs="Times New Roman"/>
          <w:sz w:val="28"/>
          <w:szCs w:val="28"/>
        </w:rPr>
        <w:t xml:space="preserve"> к </w:t>
      </w:r>
      <w:r w:rsidR="00F348E8" w:rsidRPr="00C17D96">
        <w:rPr>
          <w:rFonts w:ascii="Times New Roman" w:eastAsia="Times New Roman" w:hAnsi="Times New Roman" w:cs="Times New Roman"/>
          <w:sz w:val="28"/>
          <w:szCs w:val="28"/>
        </w:rPr>
        <w:t xml:space="preserve">административному </w:t>
      </w:r>
      <w:r w:rsidR="00C9497F" w:rsidRPr="00C17D96">
        <w:rPr>
          <w:rFonts w:ascii="Times New Roman" w:eastAsia="Times New Roman" w:hAnsi="Times New Roman" w:cs="Times New Roman"/>
          <w:sz w:val="28"/>
          <w:szCs w:val="28"/>
        </w:rPr>
        <w:t>регламенту)</w:t>
      </w:r>
      <w:r w:rsidRPr="00C17D96">
        <w:rPr>
          <w:rFonts w:ascii="Times New Roman" w:eastAsia="Times New Roman" w:hAnsi="Times New Roman" w:cs="Times New Roman"/>
          <w:sz w:val="28"/>
          <w:szCs w:val="28"/>
        </w:rPr>
        <w:t>;</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3B2D96" w:rsidRPr="00C17D96">
        <w:rPr>
          <w:rFonts w:ascii="Times New Roman" w:eastAsia="Times New Roman" w:hAnsi="Times New Roman" w:cs="Times New Roman"/>
          <w:sz w:val="28"/>
          <w:szCs w:val="28"/>
        </w:rPr>
        <w:t>решения</w:t>
      </w:r>
      <w:r w:rsidRPr="00C17D96">
        <w:rPr>
          <w:rFonts w:ascii="Times New Roman" w:eastAsia="Times New Roman" w:hAnsi="Times New Roman" w:cs="Times New Roman"/>
          <w:sz w:val="28"/>
          <w:szCs w:val="28"/>
        </w:rPr>
        <w:t xml:space="preserve"> об отказе в предоставлении муниципальной услуги</w:t>
      </w:r>
      <w:r w:rsidR="00C9497F" w:rsidRPr="00C17D96">
        <w:rPr>
          <w:rFonts w:ascii="Times New Roman" w:eastAsia="Times New Roman" w:hAnsi="Times New Roman" w:cs="Times New Roman"/>
          <w:sz w:val="28"/>
          <w:szCs w:val="28"/>
        </w:rPr>
        <w:t xml:space="preserve"> (приложение </w:t>
      </w:r>
      <w:r w:rsidR="003B2D96" w:rsidRPr="00C17D96">
        <w:rPr>
          <w:rFonts w:ascii="Times New Roman" w:eastAsia="Times New Roman" w:hAnsi="Times New Roman" w:cs="Times New Roman"/>
          <w:sz w:val="28"/>
          <w:szCs w:val="28"/>
        </w:rPr>
        <w:t>3</w:t>
      </w:r>
      <w:r w:rsidR="00C9497F" w:rsidRPr="00C17D96">
        <w:rPr>
          <w:rFonts w:ascii="Times New Roman" w:eastAsia="Times New Roman" w:hAnsi="Times New Roman" w:cs="Times New Roman"/>
          <w:sz w:val="28"/>
          <w:szCs w:val="28"/>
        </w:rPr>
        <w:t xml:space="preserve"> к </w:t>
      </w:r>
      <w:r w:rsidR="00F348E8" w:rsidRPr="00C17D96">
        <w:rPr>
          <w:rFonts w:ascii="Times New Roman" w:eastAsia="Times New Roman" w:hAnsi="Times New Roman" w:cs="Times New Roman"/>
          <w:sz w:val="28"/>
          <w:szCs w:val="28"/>
        </w:rPr>
        <w:t xml:space="preserve">административному </w:t>
      </w:r>
      <w:r w:rsidR="00C9497F" w:rsidRPr="00C17D96">
        <w:rPr>
          <w:rFonts w:ascii="Times New Roman" w:eastAsia="Times New Roman" w:hAnsi="Times New Roman" w:cs="Times New Roman"/>
          <w:sz w:val="28"/>
          <w:szCs w:val="28"/>
        </w:rPr>
        <w:t>регламенту)</w:t>
      </w:r>
      <w:r w:rsidRPr="00C17D96">
        <w:rPr>
          <w:rFonts w:ascii="Times New Roman" w:eastAsia="Times New Roman" w:hAnsi="Times New Roman" w:cs="Times New Roman"/>
          <w:sz w:val="28"/>
          <w:szCs w:val="28"/>
        </w:rPr>
        <w:t xml:space="preserve">.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Pr="00073FB7" w:rsidRDefault="004962A3" w:rsidP="007439B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 xml:space="preserve">внесение сведений о принятом решении в АИС «Межвед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6"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7"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8"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w:t>
      </w:r>
      <w:r w:rsidR="00A90E41">
        <w:rPr>
          <w:rFonts w:ascii="Times New Roman" w:eastAsia="Times New Roman" w:hAnsi="Times New Roman" w:cs="Times New Roman"/>
          <w:sz w:val="28"/>
          <w:szCs w:val="28"/>
          <w:lang w:eastAsia="ru-RU"/>
        </w:rPr>
        <w:lastRenderedPageBreak/>
        <w:t>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Выдача (направление) электронных документов, являющихся результатом </w:t>
      </w:r>
      <w:r w:rsidRPr="00B832BD">
        <w:rPr>
          <w:rFonts w:ascii="Times New Roman" w:eastAsia="Times New Roman" w:hAnsi="Times New Roman" w:cs="Times New Roman"/>
          <w:sz w:val="28"/>
          <w:szCs w:val="28"/>
          <w:lang w:eastAsia="ru-RU"/>
        </w:rPr>
        <w:lastRenderedPageBreak/>
        <w:t>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w:t>
      </w:r>
      <w:r w:rsidRPr="00D31703">
        <w:rPr>
          <w:rFonts w:ascii="Times New Roman" w:hAnsi="Times New Roman" w:cs="Times New Roman"/>
          <w:sz w:val="28"/>
          <w:szCs w:val="28"/>
        </w:rPr>
        <w:lastRenderedPageBreak/>
        <w:t>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w:t>
      </w:r>
      <w:r w:rsidR="006655EC" w:rsidRPr="006655EC">
        <w:rPr>
          <w:rFonts w:ascii="Times New Roman" w:hAnsi="Times New Roman" w:cs="Times New Roman"/>
          <w:sz w:val="28"/>
          <w:szCs w:val="28"/>
        </w:rPr>
        <w:t>.</w:t>
      </w:r>
      <w:r w:rsidRPr="00D31703">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D31703">
        <w:rPr>
          <w:rFonts w:ascii="Times New Roman" w:eastAsia="Times New Roman" w:hAnsi="Times New Roman" w:cs="Times New Roman"/>
          <w:sz w:val="28"/>
          <w:szCs w:val="28"/>
          <w:lang w:eastAsia="ru-RU"/>
        </w:rPr>
        <w:t>являются</w:t>
      </w:r>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D31703">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w:t>
      </w:r>
      <w:r w:rsidRPr="00D31703">
        <w:rPr>
          <w:rFonts w:ascii="Times New Roman" w:eastAsia="Times New Roman" w:hAnsi="Times New Roman" w:cs="Times New Roman"/>
          <w:sz w:val="28"/>
          <w:szCs w:val="28"/>
          <w:lang w:eastAsia="ru-RU"/>
        </w:rPr>
        <w:lastRenderedPageBreak/>
        <w:t>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Pr="00D31703">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w:t>
      </w:r>
      <w:r w:rsidRPr="00D31703">
        <w:rPr>
          <w:rFonts w:ascii="Times New Roman" w:eastAsia="Times New Roman" w:hAnsi="Times New Roman" w:cs="Times New Roman"/>
          <w:sz w:val="28"/>
          <w:szCs w:val="28"/>
          <w:lang w:eastAsia="ru-RU"/>
        </w:rPr>
        <w:lastRenderedPageBreak/>
        <w:t>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регламента, специалист МФЦ выполняет в соответствии с настоящим регламентом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предлагает заявителю представить полный комплект необходимых документов, после чего вновь обратиться за предоставлением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выдает </w:t>
      </w:r>
      <w:hyperlink r:id="rId21" w:history="1">
        <w:r>
          <w:rPr>
            <w:rFonts w:ascii="Times New Roman" w:hAnsi="Times New Roman" w:cs="Times New Roman"/>
            <w:color w:val="0000FF"/>
            <w:sz w:val="28"/>
            <w:szCs w:val="28"/>
          </w:rPr>
          <w:t>решение</w:t>
        </w:r>
      </w:hyperlink>
      <w:r>
        <w:rPr>
          <w:rFonts w:ascii="Times New Roman" w:hAnsi="Times New Roman" w:cs="Times New Roman"/>
          <w:sz w:val="28"/>
          <w:szCs w:val="28"/>
        </w:rPr>
        <w:t xml:space="preserve"> об отказе в приеме </w:t>
      </w:r>
      <w:r w:rsidRPr="00DE56C9">
        <w:rPr>
          <w:rFonts w:ascii="Times New Roman" w:hAnsi="Times New Roman" w:cs="Times New Roman"/>
          <w:sz w:val="28"/>
          <w:szCs w:val="28"/>
        </w:rPr>
        <w:t xml:space="preserve">заявления и документов, необходимых для предоставления муниципальной услуги, по форме в соответствии с приложением </w:t>
      </w:r>
      <w:r w:rsidRPr="006655EC">
        <w:rPr>
          <w:rFonts w:ascii="Times New Roman" w:hAnsi="Times New Roman" w:cs="Times New Roman"/>
          <w:sz w:val="28"/>
          <w:szCs w:val="28"/>
        </w:rPr>
        <w:t>4</w:t>
      </w:r>
      <w:r w:rsidRPr="006655EC">
        <w:rPr>
          <w:rFonts w:ascii="Times New Roman" w:hAnsi="Times New Roman" w:cs="Times New Roman"/>
          <w:sz w:val="28"/>
          <w:szCs w:val="28"/>
          <w:lang w:bidi="ru-RU"/>
        </w:rPr>
        <w:t xml:space="preserve"> к административному регламенту</w:t>
      </w:r>
      <w:r w:rsidRPr="006655EC">
        <w:rPr>
          <w:rFonts w:ascii="Times New Roman" w:hAnsi="Times New Roman" w:cs="Times New Roman"/>
          <w:sz w:val="28"/>
          <w:szCs w:val="28"/>
        </w:rPr>
        <w:t>,</w:t>
      </w:r>
      <w:r w:rsidRPr="00DE56C9">
        <w:rPr>
          <w:rFonts w:ascii="Times New Roman" w:hAnsi="Times New Roman" w:cs="Times New Roman"/>
          <w:sz w:val="28"/>
          <w:szCs w:val="28"/>
        </w:rPr>
        <w:t xml:space="preserve"> с указанием перечня документов, которые заявителю необходимо представить для предоставления услуги</w:t>
      </w:r>
      <w:r>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2"/>
          <w:footerReference w:type="default" r:id="rId23"/>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граждан: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ОГРН, ИНН, почтовый адрес, телефон)</w:t>
      </w: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 xml:space="preserve">                       (цель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50"/>
        <w:gridCol w:w="5088"/>
      </w:tblGrid>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«в собственность, продажа» (п.2 ст. 39.3)</w:t>
            </w:r>
          </w:p>
        </w:tc>
        <w:tc>
          <w:tcPr>
            <w:tcW w:w="5211" w:type="dxa"/>
          </w:tcPr>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w:t>
            </w:r>
            <w:r w:rsidRPr="007536A8">
              <w:rPr>
                <w:rFonts w:eastAsia="Times New Roman"/>
                <w:szCs w:val="20"/>
              </w:rPr>
              <w:lastRenderedPageBreak/>
              <w:t>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175534" w:rsidRDefault="001A38D3" w:rsidP="001A38D3">
            <w:pPr>
              <w:pStyle w:val="ConsPlusNonformat"/>
              <w:numPr>
                <w:ilvl w:val="0"/>
                <w:numId w:val="37"/>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«в собственность, бесплатно» (</w:t>
            </w:r>
            <w:hyperlink r:id="rId24" w:history="1">
              <w:r w:rsidRPr="00175534">
                <w:rPr>
                  <w:rFonts w:ascii="Times New Roman" w:hAnsi="Times New Roman" w:cs="Times New Roman"/>
                  <w:sz w:val="28"/>
                  <w:szCs w:val="28"/>
                </w:rPr>
                <w:t>ст. 39.5</w:t>
              </w:r>
            </w:hyperlink>
            <w:r w:rsidRPr="00175534">
              <w:rPr>
                <w:rFonts w:ascii="Times New Roman" w:hAnsi="Times New Roman" w:cs="Times New Roman"/>
                <w:sz w:val="28"/>
                <w:szCs w:val="28"/>
              </w:rPr>
              <w:t>)</w:t>
            </w:r>
          </w:p>
        </w:tc>
        <w:tc>
          <w:tcPr>
            <w:tcW w:w="5211" w:type="dxa"/>
          </w:tcPr>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eastAsia="Times New Roman" w:hAnsiTheme="minorHAnsi" w:cs="Times New Roman"/>
                <w:sz w:val="22"/>
                <w:szCs w:val="22"/>
              </w:rPr>
              <w:t>2) земельного участка религиозной организации</w:t>
            </w:r>
            <w:r w:rsidRPr="001A38D3">
              <w:rPr>
                <w:rFonts w:asciiTheme="minorHAnsi" w:hAnsiTheme="minorHAnsi" w:cs="Times New Roman"/>
                <w:color w:val="000000" w:themeColor="text1"/>
                <w:sz w:val="22"/>
                <w:szCs w:val="22"/>
              </w:rPr>
              <w:t>, имеющей в собственности здания или сооружения религиозного или благотворительного назначения, расположенные на таком земельном участке;</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 xml:space="preserve">8) земельного участка, предоставленного </w:t>
            </w:r>
            <w:r w:rsidRPr="001A38D3">
              <w:rPr>
                <w:rFonts w:asciiTheme="minorHAnsi" w:hAnsiTheme="minorHAnsi" w:cs="Times New Roman"/>
                <w:color w:val="000000" w:themeColor="text1"/>
                <w:sz w:val="22"/>
                <w:szCs w:val="22"/>
              </w:rPr>
              <w:lastRenderedPageBreak/>
              <w:t>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10) земельного участка в соответствии с Федеральным законом от 24 июля 2008 года N 161-ФЗ "О содействии развитию жилищного строительства";</w:t>
            </w:r>
          </w:p>
          <w:p w:rsidR="00175534" w:rsidRPr="00175534" w:rsidRDefault="001A38D3" w:rsidP="001A38D3">
            <w:pPr>
              <w:pStyle w:val="ConsPlusNonformat"/>
              <w:numPr>
                <w:ilvl w:val="0"/>
                <w:numId w:val="38"/>
              </w:numPr>
              <w:adjustRightInd/>
              <w:jc w:val="both"/>
              <w:rPr>
                <w:rFonts w:ascii="Times New Roman" w:hAnsi="Times New Roman" w:cs="Times New Roman"/>
                <w:color w:val="000000" w:themeColor="text1"/>
                <w:sz w:val="28"/>
                <w:szCs w:val="28"/>
              </w:rPr>
            </w:pPr>
            <w:r w:rsidRPr="001A38D3">
              <w:rPr>
                <w:rFonts w:asciiTheme="minorHAnsi" w:hAnsiTheme="minorHAnsi" w:cs="Times New Roman"/>
                <w:color w:val="000000" w:themeColor="text1"/>
                <w:sz w:val="22"/>
                <w:szCs w:val="22"/>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«аренда» (п. 2 ст. 39.6)</w:t>
            </w:r>
          </w:p>
        </w:tc>
        <w:tc>
          <w:tcPr>
            <w:tcW w:w="5211" w:type="dxa"/>
          </w:tcPr>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w:t>
            </w:r>
            <w:r w:rsidRPr="007536A8">
              <w:rPr>
                <w:rFonts w:eastAsia="Times New Roman"/>
                <w:szCs w:val="20"/>
              </w:rPr>
              <w:lastRenderedPageBreak/>
              <w:t>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w:t>
            </w:r>
            <w:r w:rsidRPr="007536A8">
              <w:rPr>
                <w:rFonts w:eastAsia="Times New Roman"/>
                <w:szCs w:val="20"/>
              </w:rPr>
              <w:lastRenderedPageBreak/>
              <w:t>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 xml:space="preserve">12) земельного участка </w:t>
            </w:r>
            <w:r w:rsidRPr="007536A8">
              <w:rPr>
                <w:rFonts w:eastAsia="Times New Roman"/>
                <w:szCs w:val="20"/>
              </w:rPr>
              <w:lastRenderedPageBreak/>
              <w:t>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20) земельного участка, необходимого для проведения работ, связанных с пользованием недрами, недропользователю;</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w:t>
            </w:r>
            <w:r w:rsidRPr="007536A8">
              <w:rPr>
                <w:rFonts w:eastAsia="Times New Roman"/>
                <w:szCs w:val="20"/>
              </w:rPr>
              <w:lastRenderedPageBreak/>
              <w:t>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w:t>
            </w:r>
            <w:r w:rsidRPr="007536A8">
              <w:rPr>
                <w:rFonts w:eastAsia="Times New Roman"/>
                <w:szCs w:val="20"/>
              </w:rPr>
              <w:lastRenderedPageBreak/>
              <w:t>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товарную аквакультуру </w:t>
            </w:r>
            <w:r w:rsidRPr="007536A8">
              <w:rPr>
                <w:rFonts w:eastAsia="Times New Roman"/>
                <w:szCs w:val="20"/>
              </w:rPr>
              <w:lastRenderedPageBreak/>
              <w:t>(товарное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w:t>
            </w:r>
            <w:r w:rsidRPr="007536A8">
              <w:rPr>
                <w:rFonts w:eastAsia="Times New Roman"/>
                <w:szCs w:val="20"/>
              </w:rPr>
              <w:lastRenderedPageBreak/>
              <w:t>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40) земельного участка для обеспечения </w:t>
            </w:r>
            <w:r w:rsidRPr="007536A8">
              <w:rPr>
                <w:rFonts w:eastAsia="Times New Roman"/>
                <w:szCs w:val="20"/>
              </w:rPr>
              <w:lastRenderedPageBreak/>
              <w:t>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1A38D3">
            <w:pPr>
              <w:pStyle w:val="ConsPlusNonformat"/>
              <w:numPr>
                <w:ilvl w:val="0"/>
                <w:numId w:val="39"/>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175534" w:rsidRPr="00175534" w:rsidTr="000326C3">
        <w:tc>
          <w:tcPr>
            <w:tcW w:w="5211"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211" w:type="dxa"/>
          </w:tcPr>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3) религиозным организациям для размещения зданий, сооружений </w:t>
            </w:r>
            <w:r w:rsidRPr="007536A8">
              <w:rPr>
                <w:rFonts w:eastAsia="Times New Roman"/>
                <w:szCs w:val="20"/>
              </w:rPr>
              <w:lastRenderedPageBreak/>
              <w:t>религиозного или благотворительного назначения на срок до десяти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w:t>
            </w:r>
            <w:r w:rsidRPr="007536A8">
              <w:rPr>
                <w:rFonts w:eastAsia="Times New Roman"/>
                <w:szCs w:val="20"/>
              </w:rPr>
              <w:lastRenderedPageBreak/>
              <w:t>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17) лицу в случае и в порядке, которые предусмотрены Федеральным законом от 24 июля 2008 года N 161-ФЗ "О содействии </w:t>
            </w:r>
            <w:r w:rsidRPr="007536A8">
              <w:rPr>
                <w:rFonts w:eastAsia="Times New Roman"/>
                <w:szCs w:val="20"/>
              </w:rPr>
              <w:lastRenderedPageBreak/>
              <w:t>развитию жилищного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w:t>
            </w:r>
            <w:r w:rsidRPr="007536A8">
              <w:rPr>
                <w:rFonts w:eastAsia="Times New Roman"/>
                <w:szCs w:val="20"/>
              </w:rPr>
              <w:lastRenderedPageBreak/>
              <w:t>изменений в отдельные законодательные акты Российской Федерации";</w:t>
            </w:r>
          </w:p>
          <w:p w:rsidR="00175534" w:rsidRPr="00175534" w:rsidRDefault="001A38D3" w:rsidP="001A38D3">
            <w:pPr>
              <w:pStyle w:val="ConsPlusNonformat"/>
              <w:numPr>
                <w:ilvl w:val="0"/>
                <w:numId w:val="40"/>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w:t>
      </w:r>
      <w:r w:rsidRPr="00D31703">
        <w:rPr>
          <w:rFonts w:ascii="ArialMT" w:eastAsiaTheme="minorEastAsia" w:hAnsi="ArialMT" w:cs="ArialMT"/>
          <w:sz w:val="26"/>
          <w:szCs w:val="26"/>
          <w:lang w:eastAsia="ru-RU"/>
        </w:rPr>
        <w:lastRenderedPageBreak/>
        <w:t>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(документы в соответствии с пунктом 2.6 настоящего Административного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(e-mail);</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юр.лица,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4D120B" w:rsidRPr="00D31703" w:rsidRDefault="004D120B" w:rsidP="009B4992">
      <w:pPr>
        <w:rPr>
          <w:rFonts w:ascii="Times New Roman" w:eastAsiaTheme="minorEastAsia" w:hAnsi="Times New Roman" w:cs="Times New Roman"/>
          <w:sz w:val="24"/>
          <w:szCs w:val="24"/>
          <w:lang w:eastAsia="ru-RU"/>
        </w:rPr>
        <w:sectPr w:rsidR="004D120B" w:rsidRPr="00D31703" w:rsidSect="004D120B">
          <w:pgSz w:w="11906" w:h="16838"/>
          <w:pgMar w:top="1134" w:right="850" w:bottom="1134" w:left="1134" w:header="708" w:footer="708" w:gutter="0"/>
          <w:cols w:space="708"/>
          <w:titlePg/>
          <w:docGrid w:linePitch="360"/>
        </w:sectPr>
      </w:pPr>
    </w:p>
    <w:p w:rsidR="00C9497F" w:rsidRPr="00D31703" w:rsidRDefault="00C9497F" w:rsidP="00C9497F">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lastRenderedPageBreak/>
        <w:t xml:space="preserve">Приложение </w:t>
      </w:r>
      <w:r w:rsidR="005A5D12">
        <w:rPr>
          <w:rFonts w:ascii="Calibri" w:eastAsia="Times New Roman" w:hAnsi="Calibri" w:cs="Calibri"/>
          <w:szCs w:val="20"/>
          <w:lang w:eastAsia="ru-RU"/>
        </w:rPr>
        <w:t>2</w:t>
      </w:r>
    </w:p>
    <w:p w:rsidR="00C9497F" w:rsidRPr="00D31703" w:rsidRDefault="00C9497F" w:rsidP="00C9497F">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sidR="005A5D12">
        <w:rPr>
          <w:rFonts w:ascii="Calibri" w:eastAsia="Times New Roman" w:hAnsi="Calibri" w:cs="Calibri"/>
          <w:szCs w:val="20"/>
          <w:lang w:eastAsia="ru-RU"/>
        </w:rPr>
        <w:t>административному регламенту</w:t>
      </w: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010B6C"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РЕШЕНИЕ</w:t>
      </w:r>
    </w:p>
    <w:p w:rsidR="00C9497F" w:rsidRPr="00D31703" w:rsidRDefault="00C9497F" w:rsidP="00C9497F">
      <w:pPr>
        <w:widowControl w:val="0"/>
        <w:autoSpaceDE w:val="0"/>
        <w:autoSpaceDN w:val="0"/>
        <w:spacing w:after="0" w:line="240" w:lineRule="auto"/>
        <w:jc w:val="center"/>
      </w:pPr>
      <w:r w:rsidRPr="00D31703">
        <w:rPr>
          <w:rFonts w:ascii="Courier New" w:eastAsia="Times New Roman" w:hAnsi="Courier New" w:cs="Courier New"/>
          <w:sz w:val="20"/>
          <w:szCs w:val="20"/>
          <w:lang w:eastAsia="ru-RU"/>
        </w:rPr>
        <w:t>О возврате заявления о предоставлении земельного участка</w:t>
      </w:r>
      <w:r w:rsidRPr="00D31703">
        <w:t xml:space="preserve"> </w:t>
      </w:r>
    </w:p>
    <w:p w:rsidR="00C9497F" w:rsidRPr="00D31703" w:rsidRDefault="00C9497F"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и прилагаемых к нему документов</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EB51C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pgSz w:w="11906" w:h="16838"/>
          <w:pgMar w:top="1134" w:right="850" w:bottom="1134" w:left="1134" w:header="708" w:footer="708" w:gutter="0"/>
          <w:cols w:space="708"/>
          <w:titlePg/>
          <w:docGrid w:linePitch="360"/>
        </w:sectPr>
      </w:pPr>
    </w:p>
    <w:p w:rsidR="005A5D12" w:rsidRPr="00D31703"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lastRenderedPageBreak/>
        <w:t xml:space="preserve">Приложение </w:t>
      </w:r>
      <w:r>
        <w:rPr>
          <w:rFonts w:ascii="Calibri" w:eastAsia="Times New Roman" w:hAnsi="Calibri" w:cs="Calibri"/>
          <w:szCs w:val="20"/>
          <w:lang w:eastAsia="ru-RU"/>
        </w:rPr>
        <w:t>3</w:t>
      </w:r>
    </w:p>
    <w:p w:rsidR="005A5D12" w:rsidRPr="00D31703" w:rsidRDefault="005A5D12" w:rsidP="005A5D12">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Pr>
          <w:rFonts w:ascii="Calibri" w:eastAsia="Times New Roman" w:hAnsi="Calibri" w:cs="Calibri"/>
          <w:szCs w:val="20"/>
          <w:lang w:eastAsia="ru-RU"/>
        </w:rPr>
        <w:t>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РЕШЕНИЕ</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об отказе в предоставлении муниципальной услуги</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C17D96" w:rsidRDefault="00C17D96" w:rsidP="005A5D12">
      <w:pPr>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lastRenderedPageBreak/>
        <w:t>Приложение № 4</w:t>
      </w: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t>к Административному регламенту</w:t>
      </w: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t>по предоставлению</w:t>
      </w: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t>муниципальной услуги</w:t>
      </w: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t>_______________________</w:t>
      </w:r>
    </w:p>
    <w:p w:rsidR="00C17D96" w:rsidRPr="006655EC" w:rsidRDefault="00C17D96" w:rsidP="00C17D96">
      <w:pPr>
        <w:pStyle w:val="ConsPlusNormal"/>
        <w:jc w:val="right"/>
        <w:rPr>
          <w:rFonts w:ascii="Times New Roman" w:hAnsi="Times New Roman" w:cs="Times New Roman"/>
          <w:sz w:val="20"/>
        </w:rPr>
      </w:pPr>
      <w:r w:rsidRPr="006655EC">
        <w:rPr>
          <w:rFonts w:ascii="Times New Roman" w:hAnsi="Times New Roman" w:cs="Times New Roman"/>
          <w:sz w:val="20"/>
        </w:rPr>
        <w:t>(наименование услуги)</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_____________________________________________________</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(Ф.И.О. физического лица и адрес проживания / наименование организации и ИНН)</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 xml:space="preserve">_____________________________________________________ </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(Ф.И.О. представителя заявителя и реквизиты доверенности)</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_____________________________________________________</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Контактная информация:</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тел. __________________________________________________</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эл. почта ______________________________________________</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6655EC">
        <w:rPr>
          <w:rFonts w:ascii="Times New Roman" w:hAnsi="Times New Roman" w:cs="Times New Roman"/>
          <w:sz w:val="24"/>
          <w:szCs w:val="24"/>
        </w:rPr>
        <w:t xml:space="preserve">РЕШЕНИЕ </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6655EC">
        <w:rPr>
          <w:rFonts w:ascii="Times New Roman" w:hAnsi="Times New Roman" w:cs="Times New Roman"/>
          <w:sz w:val="24"/>
          <w:szCs w:val="24"/>
        </w:rPr>
        <w:t>об отказе в приеме заявления и документов, необходимых</w:t>
      </w:r>
      <w:r w:rsidRPr="006655EC">
        <w:rPr>
          <w:rFonts w:ascii="Times New Roman" w:hAnsi="Times New Roman" w:cs="Times New Roman"/>
          <w:sz w:val="24"/>
          <w:szCs w:val="24"/>
        </w:rPr>
        <w:br/>
        <w:t>для предоставления муниципальной услуги</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6655EC">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C17D96" w:rsidRPr="006655EC" w:rsidRDefault="00C17D96" w:rsidP="00C17D96">
      <w:pPr>
        <w:autoSpaceDE w:val="0"/>
        <w:autoSpaceDN w:val="0"/>
        <w:adjustRightInd w:val="0"/>
        <w:spacing w:line="240" w:lineRule="auto"/>
        <w:jc w:val="both"/>
        <w:rPr>
          <w:rFonts w:ascii="Times New Roman" w:hAnsi="Times New Roman" w:cs="Times New Roman"/>
          <w:sz w:val="16"/>
          <w:szCs w:val="16"/>
        </w:rPr>
      </w:pPr>
      <w:r w:rsidRPr="006655EC">
        <w:rPr>
          <w:rFonts w:ascii="Courier New" w:hAnsi="Courier New" w:cs="Courier New"/>
          <w:sz w:val="20"/>
          <w:szCs w:val="20"/>
        </w:rPr>
        <w:t xml:space="preserve">                                 </w:t>
      </w:r>
      <w:r w:rsidRPr="006655EC">
        <w:rPr>
          <w:rFonts w:ascii="Times New Roman" w:hAnsi="Times New Roman" w:cs="Times New Roman"/>
          <w:sz w:val="16"/>
          <w:szCs w:val="16"/>
        </w:rPr>
        <w:t>(наименование услуги в соответствии административным регламентом)</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6655EC">
        <w:rPr>
          <w:rFonts w:ascii="Times New Roman" w:hAnsi="Times New Roman" w:cs="Times New Roman"/>
          <w:sz w:val="24"/>
          <w:szCs w:val="24"/>
        </w:rPr>
        <w:t>были выявлены следующие основания для отказа в приеме документов:</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6655EC">
        <w:rPr>
          <w:rFonts w:ascii="Times New Roman" w:hAnsi="Times New Roman" w:cs="Times New Roman"/>
          <w:sz w:val="26"/>
          <w:szCs w:val="26"/>
        </w:rPr>
        <w:t>____________________________________________________________________</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6655EC">
        <w:rPr>
          <w:rFonts w:ascii="Times New Roman" w:hAnsi="Times New Roman" w:cs="Times New Roman"/>
          <w:sz w:val="26"/>
          <w:szCs w:val="26"/>
        </w:rPr>
        <w:t>____________________________________________________________________</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6655EC">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6655EC"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6655EC" w:rsidRDefault="00C17D96" w:rsidP="00C17D96">
      <w:pPr>
        <w:autoSpaceDE w:val="0"/>
        <w:autoSpaceDN w:val="0"/>
        <w:adjustRightInd w:val="0"/>
        <w:spacing w:line="240" w:lineRule="auto"/>
        <w:ind w:firstLine="709"/>
        <w:jc w:val="both"/>
        <w:rPr>
          <w:rFonts w:ascii="Times New Roman" w:hAnsi="Times New Roman" w:cs="Times New Roman"/>
          <w:sz w:val="28"/>
          <w:szCs w:val="28"/>
        </w:rPr>
      </w:pPr>
      <w:r w:rsidRPr="006655EC">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8"/>
          <w:szCs w:val="28"/>
        </w:rPr>
      </w:pPr>
      <w:r w:rsidRPr="006655EC">
        <w:rPr>
          <w:rFonts w:ascii="Times New Roman" w:hAnsi="Times New Roman" w:cs="Times New Roman"/>
          <w:sz w:val="28"/>
          <w:szCs w:val="28"/>
        </w:rPr>
        <w:t>Для получения услуги заявителю необходимо представить следующие документы:</w:t>
      </w:r>
    </w:p>
    <w:p w:rsidR="00C17D96" w:rsidRPr="006655EC"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6655EC">
        <w:rPr>
          <w:rFonts w:ascii="Times New Roman" w:hAnsi="Times New Roman" w:cs="Times New Roman"/>
          <w:sz w:val="26"/>
          <w:szCs w:val="26"/>
        </w:rPr>
        <w:t>________________________________________________________________________</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6655EC">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6655EC">
        <w:rPr>
          <w:rFonts w:ascii="Times New Roman" w:hAnsi="Times New Roman" w:cs="Times New Roman"/>
          <w:sz w:val="16"/>
          <w:szCs w:val="16"/>
        </w:rPr>
        <w:t>представление неполного комплекта документов)</w:t>
      </w:r>
    </w:p>
    <w:p w:rsidR="00C17D96" w:rsidRPr="006655EC" w:rsidRDefault="00C17D96" w:rsidP="00C17D96">
      <w:pPr>
        <w:autoSpaceDE w:val="0"/>
        <w:autoSpaceDN w:val="0"/>
        <w:adjustRightInd w:val="0"/>
        <w:spacing w:before="120" w:after="0" w:line="240" w:lineRule="auto"/>
        <w:rPr>
          <w:rFonts w:ascii="Times New Roman" w:hAnsi="Times New Roman" w:cs="Times New Roman"/>
          <w:sz w:val="20"/>
          <w:szCs w:val="20"/>
        </w:rPr>
      </w:pPr>
      <w:r w:rsidRPr="006655EC">
        <w:rPr>
          <w:rFonts w:ascii="Times New Roman" w:hAnsi="Times New Roman" w:cs="Times New Roman"/>
          <w:sz w:val="20"/>
          <w:szCs w:val="20"/>
        </w:rPr>
        <w:t>______________________________ _________________________________________________________________</w:t>
      </w:r>
    </w:p>
    <w:p w:rsidR="00C17D96" w:rsidRPr="006655EC" w:rsidRDefault="00C17D96" w:rsidP="00C17D96">
      <w:pPr>
        <w:autoSpaceDE w:val="0"/>
        <w:autoSpaceDN w:val="0"/>
        <w:adjustRightInd w:val="0"/>
        <w:spacing w:after="0" w:line="240" w:lineRule="auto"/>
        <w:rPr>
          <w:rFonts w:ascii="Times New Roman" w:hAnsi="Times New Roman" w:cs="Times New Roman"/>
          <w:sz w:val="16"/>
          <w:szCs w:val="16"/>
        </w:rPr>
      </w:pPr>
      <w:r w:rsidRPr="006655EC">
        <w:rPr>
          <w:rFonts w:ascii="Times New Roman" w:hAnsi="Times New Roman" w:cs="Times New Roman"/>
          <w:sz w:val="16"/>
          <w:szCs w:val="16"/>
        </w:rPr>
        <w:t>(должностное лицо (специалист МФЦ)                   (подпись)                                                                 (инициалы, фамилия)                    (дата)</w:t>
      </w:r>
    </w:p>
    <w:p w:rsidR="00C17D96" w:rsidRPr="006655EC"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6655EC" w:rsidRDefault="00C17D96" w:rsidP="00C17D96">
      <w:pPr>
        <w:autoSpaceDE w:val="0"/>
        <w:autoSpaceDN w:val="0"/>
        <w:adjustRightInd w:val="0"/>
        <w:spacing w:after="0" w:line="240" w:lineRule="auto"/>
        <w:rPr>
          <w:rFonts w:ascii="Times New Roman" w:hAnsi="Times New Roman" w:cs="Times New Roman"/>
          <w:sz w:val="20"/>
          <w:szCs w:val="20"/>
        </w:rPr>
      </w:pPr>
      <w:r w:rsidRPr="006655EC">
        <w:rPr>
          <w:rFonts w:ascii="Times New Roman" w:hAnsi="Times New Roman" w:cs="Times New Roman"/>
          <w:sz w:val="20"/>
          <w:szCs w:val="20"/>
        </w:rPr>
        <w:t>М.П.</w:t>
      </w:r>
    </w:p>
    <w:p w:rsidR="00C17D96" w:rsidRPr="006655EC"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6655EC" w:rsidRDefault="00C17D96" w:rsidP="00C17D96">
      <w:pPr>
        <w:autoSpaceDE w:val="0"/>
        <w:autoSpaceDN w:val="0"/>
        <w:adjustRightInd w:val="0"/>
        <w:spacing w:after="0" w:line="240" w:lineRule="auto"/>
        <w:rPr>
          <w:rFonts w:ascii="Times New Roman" w:hAnsi="Times New Roman" w:cs="Times New Roman"/>
        </w:rPr>
      </w:pPr>
      <w:r w:rsidRPr="006655EC">
        <w:rPr>
          <w:rFonts w:ascii="Times New Roman" w:hAnsi="Times New Roman" w:cs="Times New Roman"/>
        </w:rPr>
        <w:t>Подпись заявителя, подтверждающая получение решения об отказе в приеме документов</w:t>
      </w:r>
    </w:p>
    <w:p w:rsidR="00C17D96" w:rsidRPr="006655EC" w:rsidRDefault="00C17D96" w:rsidP="00C17D96">
      <w:pPr>
        <w:autoSpaceDE w:val="0"/>
        <w:autoSpaceDN w:val="0"/>
        <w:adjustRightInd w:val="0"/>
        <w:spacing w:before="240" w:after="0" w:line="240" w:lineRule="auto"/>
        <w:rPr>
          <w:rFonts w:ascii="Times New Roman" w:hAnsi="Times New Roman" w:cs="Times New Roman"/>
        </w:rPr>
      </w:pPr>
      <w:r w:rsidRPr="006655EC">
        <w:rPr>
          <w:rFonts w:ascii="Times New Roman" w:hAnsi="Times New Roman" w:cs="Times New Roman"/>
        </w:rPr>
        <w:t xml:space="preserve">____________       ____________________________________ _________ </w:t>
      </w:r>
      <w:r w:rsidRPr="006655EC">
        <w:rPr>
          <w:rFonts w:ascii="Times New Roman" w:hAnsi="Times New Roman" w:cs="Times New Roman"/>
        </w:rPr>
        <w:softHyphen/>
      </w:r>
      <w:r w:rsidRPr="006655EC">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6655EC">
        <w:rPr>
          <w:rFonts w:ascii="Times New Roman" w:hAnsi="Times New Roman" w:cs="Times New Roman"/>
          <w:sz w:val="16"/>
          <w:szCs w:val="16"/>
        </w:rPr>
        <w:t xml:space="preserve">         (подпись)                                        (Ф.И.О. заявителя/представителя заявителя)                                                         (дата)</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D6B" w:rsidRDefault="00890D6B">
      <w:pPr>
        <w:spacing w:after="0" w:line="240" w:lineRule="auto"/>
      </w:pPr>
      <w:r>
        <w:separator/>
      </w:r>
    </w:p>
  </w:endnote>
  <w:endnote w:type="continuationSeparator" w:id="0">
    <w:p w:rsidR="00890D6B" w:rsidRDefault="00890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B6B" w:rsidRDefault="00541B6B">
    <w:pPr>
      <w:pStyle w:val="a8"/>
      <w:jc w:val="center"/>
    </w:pPr>
  </w:p>
  <w:p w:rsidR="00541B6B" w:rsidRDefault="00541B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D6B" w:rsidRDefault="00890D6B">
      <w:pPr>
        <w:spacing w:after="0" w:line="240" w:lineRule="auto"/>
      </w:pPr>
      <w:r>
        <w:separator/>
      </w:r>
    </w:p>
  </w:footnote>
  <w:footnote w:type="continuationSeparator" w:id="0">
    <w:p w:rsidR="00890D6B" w:rsidRDefault="00890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583747"/>
      <w:docPartObj>
        <w:docPartGallery w:val="Page Numbers (Top of Page)"/>
        <w:docPartUnique/>
      </w:docPartObj>
    </w:sdtPr>
    <w:sdtEndPr/>
    <w:sdtContent>
      <w:p w:rsidR="00541B6B" w:rsidRDefault="00541B6B">
        <w:pPr>
          <w:pStyle w:val="a6"/>
          <w:jc w:val="center"/>
        </w:pPr>
        <w:r>
          <w:fldChar w:fldCharType="begin"/>
        </w:r>
        <w:r>
          <w:instrText>PAGE   \* MERGEFORMAT</w:instrText>
        </w:r>
        <w:r>
          <w:fldChar w:fldCharType="separate"/>
        </w:r>
        <w:r w:rsidR="002E263E">
          <w:rPr>
            <w:noProof/>
          </w:rPr>
          <w:t>2</w:t>
        </w:r>
        <w:r>
          <w:fldChar w:fldCharType="end"/>
        </w:r>
      </w:p>
    </w:sdtContent>
  </w:sdt>
  <w:p w:rsidR="00541B6B" w:rsidRDefault="00541B6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8C3BB9"/>
    <w:multiLevelType w:val="multilevel"/>
    <w:tmpl w:val="E69805A8"/>
    <w:lvl w:ilvl="0">
      <w:start w:val="1"/>
      <w:numFmt w:val="decimal"/>
      <w:lvlText w:val="%1"/>
      <w:lvlJc w:val="left"/>
      <w:pPr>
        <w:ind w:left="375" w:hanging="375"/>
      </w:pPr>
      <w:rPr>
        <w:rFonts w:hint="default"/>
      </w:rPr>
    </w:lvl>
    <w:lvl w:ilvl="1">
      <w:start w:val="2"/>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3ED2F4F"/>
    <w:multiLevelType w:val="multilevel"/>
    <w:tmpl w:val="C9044D48"/>
    <w:lvl w:ilvl="0">
      <w:start w:val="1"/>
      <w:numFmt w:val="decimal"/>
      <w:lvlText w:val="%1."/>
      <w:lvlJc w:val="left"/>
      <w:pPr>
        <w:ind w:left="450" w:hanging="450"/>
      </w:pPr>
      <w:rPr>
        <w:rFonts w:hint="default"/>
      </w:rPr>
    </w:lvl>
    <w:lvl w:ilvl="1">
      <w:start w:val="1"/>
      <w:numFmt w:val="decimal"/>
      <w:lvlText w:val="%2."/>
      <w:lvlJc w:val="left"/>
      <w:pPr>
        <w:ind w:left="1789" w:hanging="720"/>
      </w:pPr>
      <w:rPr>
        <w:rFonts w:ascii="Times New Roman" w:eastAsiaTheme="minorHAnsi" w:hAnsi="Times New Roman" w:cs="Times New Roman"/>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 w15:restartNumberingAfterBreak="0">
    <w:nsid w:val="181B760B"/>
    <w:multiLevelType w:val="hybridMultilevel"/>
    <w:tmpl w:val="89C25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F20459A"/>
    <w:multiLevelType w:val="hybridMultilevel"/>
    <w:tmpl w:val="A8484B84"/>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B1613F"/>
    <w:multiLevelType w:val="hybridMultilevel"/>
    <w:tmpl w:val="9AA4EC16"/>
    <w:lvl w:ilvl="0" w:tplc="2084C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15:restartNumberingAfterBreak="0">
    <w:nsid w:val="30225616"/>
    <w:multiLevelType w:val="multilevel"/>
    <w:tmpl w:val="BF4EAE10"/>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16650F6"/>
    <w:multiLevelType w:val="multilevel"/>
    <w:tmpl w:val="7604F7F4"/>
    <w:lvl w:ilvl="0">
      <w:start w:val="2"/>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0" w15:restartNumberingAfterBreak="0">
    <w:nsid w:val="32BE738E"/>
    <w:multiLevelType w:val="multilevel"/>
    <w:tmpl w:val="CACA262A"/>
    <w:lvl w:ilvl="0">
      <w:start w:val="2"/>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2D2032"/>
    <w:multiLevelType w:val="hybridMultilevel"/>
    <w:tmpl w:val="B380ECB8"/>
    <w:lvl w:ilvl="0" w:tplc="AF5CF3C6">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B24420B"/>
    <w:multiLevelType w:val="multilevel"/>
    <w:tmpl w:val="E66EA6B0"/>
    <w:lvl w:ilvl="0">
      <w:start w:val="2"/>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DDB683F"/>
    <w:multiLevelType w:val="multilevel"/>
    <w:tmpl w:val="1C4CE5A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23"/>
  </w:num>
  <w:num w:numId="3">
    <w:abstractNumId w:val="24"/>
  </w:num>
  <w:num w:numId="4">
    <w:abstractNumId w:val="4"/>
  </w:num>
  <w:num w:numId="5">
    <w:abstractNumId w:val="15"/>
  </w:num>
  <w:num w:numId="6">
    <w:abstractNumId w:val="7"/>
  </w:num>
  <w:num w:numId="7">
    <w:abstractNumId w:val="29"/>
  </w:num>
  <w:num w:numId="8">
    <w:abstractNumId w:val="6"/>
  </w:num>
  <w:num w:numId="9">
    <w:abstractNumId w:val="18"/>
  </w:num>
  <w:num w:numId="10">
    <w:abstractNumId w:val="30"/>
  </w:num>
  <w:num w:numId="11">
    <w:abstractNumId w:val="37"/>
  </w:num>
  <w:num w:numId="12">
    <w:abstractNumId w:val="10"/>
  </w:num>
  <w:num w:numId="13">
    <w:abstractNumId w:val="41"/>
  </w:num>
  <w:num w:numId="14">
    <w:abstractNumId w:val="38"/>
  </w:num>
  <w:num w:numId="15">
    <w:abstractNumId w:val="11"/>
  </w:num>
  <w:num w:numId="16">
    <w:abstractNumId w:val="26"/>
  </w:num>
  <w:num w:numId="17">
    <w:abstractNumId w:val="12"/>
  </w:num>
  <w:num w:numId="18">
    <w:abstractNumId w:val="22"/>
  </w:num>
  <w:num w:numId="19">
    <w:abstractNumId w:val="39"/>
  </w:num>
  <w:num w:numId="20">
    <w:abstractNumId w:val="32"/>
  </w:num>
  <w:num w:numId="21">
    <w:abstractNumId w:val="2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1"/>
  </w:num>
  <w:num w:numId="25">
    <w:abstractNumId w:val="8"/>
  </w:num>
  <w:num w:numId="26">
    <w:abstractNumId w:val="2"/>
  </w:num>
  <w:num w:numId="27">
    <w:abstractNumId w:val="25"/>
  </w:num>
  <w:num w:numId="28">
    <w:abstractNumId w:val="17"/>
  </w:num>
  <w:num w:numId="29">
    <w:abstractNumId w:val="33"/>
  </w:num>
  <w:num w:numId="30">
    <w:abstractNumId w:val="19"/>
  </w:num>
  <w:num w:numId="31">
    <w:abstractNumId w:val="31"/>
  </w:num>
  <w:num w:numId="32">
    <w:abstractNumId w:val="20"/>
  </w:num>
  <w:num w:numId="33">
    <w:abstractNumId w:val="14"/>
  </w:num>
  <w:num w:numId="34">
    <w:abstractNumId w:val="0"/>
  </w:num>
  <w:num w:numId="35">
    <w:abstractNumId w:val="9"/>
  </w:num>
  <w:num w:numId="36">
    <w:abstractNumId w:val="16"/>
  </w:num>
  <w:num w:numId="37">
    <w:abstractNumId w:val="3"/>
  </w:num>
  <w:num w:numId="38">
    <w:abstractNumId w:val="13"/>
  </w:num>
  <w:num w:numId="39">
    <w:abstractNumId w:val="36"/>
  </w:num>
  <w:num w:numId="40">
    <w:abstractNumId w:val="34"/>
  </w:num>
  <w:num w:numId="41">
    <w:abstractNumId w:val="5"/>
  </w:num>
  <w:num w:numId="42">
    <w:abstractNumId w:val="40"/>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10B6C"/>
    <w:rsid w:val="000326C3"/>
    <w:rsid w:val="00034B51"/>
    <w:rsid w:val="0005392B"/>
    <w:rsid w:val="00073FB7"/>
    <w:rsid w:val="00076307"/>
    <w:rsid w:val="000C0E6C"/>
    <w:rsid w:val="00103455"/>
    <w:rsid w:val="001112FD"/>
    <w:rsid w:val="00116814"/>
    <w:rsid w:val="00175534"/>
    <w:rsid w:val="00185B8B"/>
    <w:rsid w:val="00197332"/>
    <w:rsid w:val="001A061B"/>
    <w:rsid w:val="001A38D3"/>
    <w:rsid w:val="001C30B2"/>
    <w:rsid w:val="001D5DD4"/>
    <w:rsid w:val="001D6659"/>
    <w:rsid w:val="00200944"/>
    <w:rsid w:val="00266D90"/>
    <w:rsid w:val="00270E58"/>
    <w:rsid w:val="0029784B"/>
    <w:rsid w:val="002B3E6A"/>
    <w:rsid w:val="002D4054"/>
    <w:rsid w:val="002E263E"/>
    <w:rsid w:val="00317678"/>
    <w:rsid w:val="00327BCD"/>
    <w:rsid w:val="003404B2"/>
    <w:rsid w:val="003530CF"/>
    <w:rsid w:val="0035770A"/>
    <w:rsid w:val="003B2D96"/>
    <w:rsid w:val="003B6C3D"/>
    <w:rsid w:val="003C29E5"/>
    <w:rsid w:val="004173D0"/>
    <w:rsid w:val="0046298C"/>
    <w:rsid w:val="00472BB4"/>
    <w:rsid w:val="0048354D"/>
    <w:rsid w:val="004962A3"/>
    <w:rsid w:val="00496845"/>
    <w:rsid w:val="004A77C3"/>
    <w:rsid w:val="004C5FF3"/>
    <w:rsid w:val="004D0580"/>
    <w:rsid w:val="004D120B"/>
    <w:rsid w:val="004E2DDE"/>
    <w:rsid w:val="00530F8F"/>
    <w:rsid w:val="00541B6B"/>
    <w:rsid w:val="00552AAB"/>
    <w:rsid w:val="005A0E7A"/>
    <w:rsid w:val="005A5D12"/>
    <w:rsid w:val="00604D18"/>
    <w:rsid w:val="00615070"/>
    <w:rsid w:val="00642728"/>
    <w:rsid w:val="006655EC"/>
    <w:rsid w:val="00681A95"/>
    <w:rsid w:val="00694A18"/>
    <w:rsid w:val="006C54FE"/>
    <w:rsid w:val="006D53B4"/>
    <w:rsid w:val="00727FBD"/>
    <w:rsid w:val="007439B0"/>
    <w:rsid w:val="007564E5"/>
    <w:rsid w:val="0078287F"/>
    <w:rsid w:val="007855EB"/>
    <w:rsid w:val="00791AC0"/>
    <w:rsid w:val="007A33A9"/>
    <w:rsid w:val="007E493D"/>
    <w:rsid w:val="0084431C"/>
    <w:rsid w:val="0084761D"/>
    <w:rsid w:val="00862F56"/>
    <w:rsid w:val="008801AC"/>
    <w:rsid w:val="00890D6B"/>
    <w:rsid w:val="00893764"/>
    <w:rsid w:val="008E42F3"/>
    <w:rsid w:val="009006FE"/>
    <w:rsid w:val="0092435E"/>
    <w:rsid w:val="009478E8"/>
    <w:rsid w:val="009540A8"/>
    <w:rsid w:val="0095528A"/>
    <w:rsid w:val="009571C8"/>
    <w:rsid w:val="00976D8A"/>
    <w:rsid w:val="00995A1A"/>
    <w:rsid w:val="009B4992"/>
    <w:rsid w:val="009B6E08"/>
    <w:rsid w:val="009D287A"/>
    <w:rsid w:val="009D5B06"/>
    <w:rsid w:val="009E2440"/>
    <w:rsid w:val="00A14B6F"/>
    <w:rsid w:val="00A24CD3"/>
    <w:rsid w:val="00A3421D"/>
    <w:rsid w:val="00A47058"/>
    <w:rsid w:val="00A578C0"/>
    <w:rsid w:val="00A64B28"/>
    <w:rsid w:val="00A6671B"/>
    <w:rsid w:val="00A67235"/>
    <w:rsid w:val="00A90E41"/>
    <w:rsid w:val="00A97C3D"/>
    <w:rsid w:val="00AA4954"/>
    <w:rsid w:val="00B44B32"/>
    <w:rsid w:val="00BA5EB0"/>
    <w:rsid w:val="00BC1BA1"/>
    <w:rsid w:val="00BD0E8F"/>
    <w:rsid w:val="00BE405A"/>
    <w:rsid w:val="00BF5A0A"/>
    <w:rsid w:val="00C07021"/>
    <w:rsid w:val="00C17D96"/>
    <w:rsid w:val="00C3120B"/>
    <w:rsid w:val="00C35B19"/>
    <w:rsid w:val="00C4035B"/>
    <w:rsid w:val="00C46E2F"/>
    <w:rsid w:val="00C651F4"/>
    <w:rsid w:val="00C85E8A"/>
    <w:rsid w:val="00C9497F"/>
    <w:rsid w:val="00D04A4C"/>
    <w:rsid w:val="00D2240B"/>
    <w:rsid w:val="00D31703"/>
    <w:rsid w:val="00D53A6D"/>
    <w:rsid w:val="00D544B9"/>
    <w:rsid w:val="00D7606E"/>
    <w:rsid w:val="00D960F7"/>
    <w:rsid w:val="00DA167E"/>
    <w:rsid w:val="00DF2DAB"/>
    <w:rsid w:val="00DF3A27"/>
    <w:rsid w:val="00DF4845"/>
    <w:rsid w:val="00DF5E9B"/>
    <w:rsid w:val="00E06509"/>
    <w:rsid w:val="00E25C0E"/>
    <w:rsid w:val="00E37505"/>
    <w:rsid w:val="00EB51C4"/>
    <w:rsid w:val="00EB6B7D"/>
    <w:rsid w:val="00EC183B"/>
    <w:rsid w:val="00ED5F89"/>
    <w:rsid w:val="00EF3A04"/>
    <w:rsid w:val="00F063DE"/>
    <w:rsid w:val="00F119A5"/>
    <w:rsid w:val="00F17BEB"/>
    <w:rsid w:val="00F348E8"/>
    <w:rsid w:val="00F42503"/>
    <w:rsid w:val="00F434FD"/>
    <w:rsid w:val="00F66667"/>
    <w:rsid w:val="00F8044E"/>
    <w:rsid w:val="00F83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09329"/>
  <w15:docId w15:val="{55C42F89-B6AF-444A-BF4A-368FC1AC3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Заголовок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 w:id="197925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5B76821092D89924B13314E4F968FFE9DF1606665FC6E09462DD4276D8664EC4196969C973CAf4J" TargetMode="External"/><Relationship Id="rId13" Type="http://schemas.openxmlformats.org/officeDocument/2006/relationships/hyperlink" Target="consultantplus://offline/ref=3197D67EB2882A3ED2706E09ADD45D78D660722515427BDA451426A8642865E4A4BE5EDF58z5o7J"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endnotes" Target="endnotes.xml"/><Relationship Id="rId12" Type="http://schemas.openxmlformats.org/officeDocument/2006/relationships/hyperlink" Target="consultantplus://offline/ref=3197D67EB2882A3ED2706E09ADD45D78D469732713457BDA451426A8642865E4A4BE5EDB5052E04DzFo9J"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8B8D2BA673886D7BD27E81FAE33786ACBAD544CB161A556F2D6D8000438A9CE706AE79AAR8jCJ" TargetMode="External"/><Relationship Id="rId24" Type="http://schemas.openxmlformats.org/officeDocument/2006/relationships/hyperlink" Target="consultantplus://offline/ref=B65C699E504B164972B59BF74699201478D8FD2B275DFCAF4311BB748EE93D047963951DEC69D11ACB9A80B93422244E9202A34A72jBy1G" TargetMode="External"/><Relationship Id="rId5" Type="http://schemas.openxmlformats.org/officeDocument/2006/relationships/webSettings" Target="webSettings.xml"/><Relationship Id="rId15" Type="http://schemas.openxmlformats.org/officeDocument/2006/relationships/hyperlink" Target="consultantplus://offline/ref=2CCEAA2EAA3065DC8EF723109487C50FF14C59B9053E405E4E0FA045FCEA8DADE6139864660C5CC0S6s8J" TargetMode="External"/><Relationship Id="rId23" Type="http://schemas.openxmlformats.org/officeDocument/2006/relationships/footer" Target="footer1.xml"/><Relationship Id="rId10" Type="http://schemas.openxmlformats.org/officeDocument/2006/relationships/hyperlink" Target="consultantplus://offline/ref=818B8D2BA673886D7BD27E81FAE33786ACBAD544CB161A556F2D6D8000438A9CE706AE79A9R8jDJ"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settings" Target="settings.xml"/><Relationship Id="rId9" Type="http://schemas.openxmlformats.org/officeDocument/2006/relationships/hyperlink" Target="consultantplus://offline/ref=818B8D2BA673886D7BD27E81FAE33786ACBAD544CB161A556F2D6D8000438A9CE706AE79A9R8jFJ" TargetMode="External"/><Relationship Id="rId14" Type="http://schemas.openxmlformats.org/officeDocument/2006/relationships/hyperlink" Target="consultantplus://offline/ref=2CCEAA2EAA3065DC8EF723109487C50FF14C59B9053E405E4E0FA045FCEA8DADE6139864660C5EC7S6s6J"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17563-FAAA-493A-B708-EC446466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48</Pages>
  <Words>16486</Words>
  <Characters>93973</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RePack by Diakov</cp:lastModifiedBy>
  <cp:revision>11</cp:revision>
  <cp:lastPrinted>2021-10-22T14:33:00Z</cp:lastPrinted>
  <dcterms:created xsi:type="dcterms:W3CDTF">2022-06-01T06:00:00Z</dcterms:created>
  <dcterms:modified xsi:type="dcterms:W3CDTF">2022-08-02T13:43:00Z</dcterms:modified>
</cp:coreProperties>
</file>